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CA25" w14:textId="77777777" w:rsidR="00FD740A" w:rsidRPr="00FD740A" w:rsidRDefault="00000000"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FD740A">
        <w:rPr>
          <w:rFonts w:ascii="Trebuchet MS" w:hAnsi="Trebuchet MS"/>
          <w:bCs/>
          <w:sz w:val="20"/>
          <w:szCs w:val="20"/>
        </w:rPr>
        <w:t>Anexa 1</w:t>
      </w:r>
    </w:p>
    <w:p w14:paraId="730FB06D" w14:textId="77777777" w:rsidR="00FD740A" w:rsidRPr="0000283C" w:rsidRDefault="00FD740A"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MIPE/MEAT nr..............</w:t>
      </w:r>
    </w:p>
    <w:p w14:paraId="77B9AF62" w14:textId="2E51D9AF" w:rsidR="00091ABE" w:rsidRDefault="00000000">
      <w:pPr>
        <w:pStyle w:val="Title"/>
        <w:spacing w:before="0" w:after="0"/>
        <w:jc w:val="right"/>
        <w:outlineLvl w:val="0"/>
        <w:rPr>
          <w:rFonts w:ascii="Trebuchet MS" w:hAnsi="Trebuchet MS"/>
          <w:i/>
          <w:szCs w:val="22"/>
        </w:rPr>
      </w:pPr>
      <w:r>
        <w:rPr>
          <w:rFonts w:ascii="Trebuchet MS" w:hAnsi="Trebuchet MS"/>
          <w:i/>
          <w:szCs w:val="22"/>
        </w:rPr>
        <w:t xml:space="preserve">    </w:t>
      </w:r>
    </w:p>
    <w:p w14:paraId="298A3D1D" w14:textId="77777777" w:rsidR="00091ABE" w:rsidRDefault="00091ABE">
      <w:pPr>
        <w:shd w:val="clear" w:color="000000" w:fill="auto"/>
        <w:jc w:val="center"/>
        <w:rPr>
          <w:rFonts w:cs="Arial"/>
          <w:b/>
          <w:sz w:val="22"/>
          <w:szCs w:val="22"/>
        </w:rPr>
      </w:pPr>
    </w:p>
    <w:p w14:paraId="37574B57" w14:textId="77777777" w:rsidR="00091ABE" w:rsidRDefault="00091ABE">
      <w:pPr>
        <w:shd w:val="clear" w:color="000000" w:fill="auto"/>
        <w:jc w:val="center"/>
        <w:rPr>
          <w:rFonts w:cs="Arial"/>
          <w:b/>
          <w:sz w:val="22"/>
          <w:szCs w:val="22"/>
        </w:rPr>
      </w:pPr>
    </w:p>
    <w:p w14:paraId="2AF21F39" w14:textId="77777777" w:rsidR="00091ABE" w:rsidRDefault="00091ABE">
      <w:pPr>
        <w:shd w:val="clear" w:color="000000" w:fill="auto"/>
        <w:jc w:val="center"/>
        <w:rPr>
          <w:rFonts w:cs="Arial"/>
          <w:b/>
          <w:sz w:val="22"/>
          <w:szCs w:val="22"/>
        </w:rPr>
      </w:pPr>
    </w:p>
    <w:p w14:paraId="25A4A6A6" w14:textId="77777777" w:rsidR="00091ABE" w:rsidRDefault="00091ABE">
      <w:pPr>
        <w:shd w:val="clear" w:color="000000" w:fill="auto"/>
        <w:jc w:val="center"/>
        <w:rPr>
          <w:rFonts w:cs="Arial"/>
          <w:b/>
          <w:sz w:val="22"/>
          <w:szCs w:val="22"/>
        </w:rPr>
      </w:pPr>
    </w:p>
    <w:p w14:paraId="3899F915" w14:textId="77777777" w:rsidR="00091ABE" w:rsidRDefault="00091ABE">
      <w:pPr>
        <w:shd w:val="clear" w:color="000000" w:fill="auto"/>
        <w:jc w:val="center"/>
        <w:rPr>
          <w:rFonts w:cs="Arial"/>
          <w:b/>
          <w:sz w:val="22"/>
          <w:szCs w:val="22"/>
        </w:rPr>
      </w:pPr>
    </w:p>
    <w:p w14:paraId="05F57F1D" w14:textId="77777777" w:rsidR="00091ABE" w:rsidRDefault="00091ABE">
      <w:pPr>
        <w:shd w:val="clear" w:color="000000" w:fill="auto"/>
        <w:jc w:val="center"/>
        <w:rPr>
          <w:rFonts w:cs="Arial"/>
          <w:b/>
          <w:sz w:val="22"/>
          <w:szCs w:val="22"/>
        </w:rPr>
      </w:pPr>
    </w:p>
    <w:p w14:paraId="361A1EE7" w14:textId="77777777" w:rsidR="00091ABE" w:rsidRDefault="00000000">
      <w:pPr>
        <w:shd w:val="clear" w:color="000000" w:fill="auto"/>
        <w:jc w:val="center"/>
        <w:rPr>
          <w:color w:val="7030A0"/>
          <w:sz w:val="22"/>
          <w:szCs w:val="22"/>
        </w:rPr>
      </w:pPr>
      <w:r>
        <w:rPr>
          <w:rFonts w:cs="Arial"/>
          <w:b/>
          <w:color w:val="7030A0"/>
          <w:sz w:val="22"/>
          <w:szCs w:val="22"/>
        </w:rPr>
        <w:t>FORMULARUL</w:t>
      </w:r>
      <w:r>
        <w:rPr>
          <w:color w:val="7030A0"/>
          <w:sz w:val="22"/>
          <w:szCs w:val="22"/>
        </w:rPr>
        <w:t xml:space="preserve"> </w:t>
      </w:r>
    </w:p>
    <w:p w14:paraId="23205392" w14:textId="77777777" w:rsidR="00091ABE" w:rsidRDefault="00000000">
      <w:pPr>
        <w:shd w:val="clear" w:color="000000" w:fill="auto"/>
        <w:jc w:val="center"/>
        <w:rPr>
          <w:rFonts w:cs="Arial"/>
          <w:b/>
          <w:color w:val="7030A0"/>
          <w:sz w:val="22"/>
          <w:szCs w:val="22"/>
        </w:rPr>
      </w:pPr>
      <w:r>
        <w:rPr>
          <w:rFonts w:cs="Arial"/>
          <w:b/>
          <w:color w:val="7030A0"/>
          <w:sz w:val="22"/>
          <w:szCs w:val="22"/>
        </w:rPr>
        <w:t>CERERII</w:t>
      </w:r>
      <w:r>
        <w:rPr>
          <w:color w:val="7030A0"/>
          <w:sz w:val="22"/>
          <w:szCs w:val="22"/>
        </w:rPr>
        <w:t xml:space="preserve"> </w:t>
      </w:r>
      <w:r>
        <w:rPr>
          <w:rFonts w:cs="Arial"/>
          <w:b/>
          <w:color w:val="7030A0"/>
          <w:sz w:val="22"/>
          <w:szCs w:val="22"/>
        </w:rPr>
        <w:t>DE</w:t>
      </w:r>
      <w:r>
        <w:rPr>
          <w:color w:val="7030A0"/>
          <w:sz w:val="22"/>
          <w:szCs w:val="22"/>
        </w:rPr>
        <w:t xml:space="preserve"> </w:t>
      </w:r>
      <w:r>
        <w:rPr>
          <w:rFonts w:cs="Arial"/>
          <w:b/>
          <w:color w:val="7030A0"/>
          <w:sz w:val="22"/>
          <w:szCs w:val="22"/>
        </w:rPr>
        <w:t>FINANŢARE</w:t>
      </w:r>
    </w:p>
    <w:p w14:paraId="2A32BEBD" w14:textId="77777777" w:rsidR="00091ABE" w:rsidRDefault="00091ABE">
      <w:pPr>
        <w:jc w:val="center"/>
        <w:rPr>
          <w:rFonts w:cs="Arial"/>
          <w:b/>
          <w:color w:val="00B0F0"/>
          <w:sz w:val="22"/>
          <w:szCs w:val="22"/>
        </w:rPr>
      </w:pPr>
    </w:p>
    <w:tbl>
      <w:tblPr>
        <w:tblpPr w:leftFromText="180" w:rightFromText="180" w:vertAnchor="text" w:horzAnchor="margin" w:tblpY="263"/>
        <w:tblW w:w="8467" w:type="dxa"/>
        <w:tblLayout w:type="fixed"/>
        <w:tblLook w:val="01E0" w:firstRow="1" w:lastRow="1" w:firstColumn="1" w:lastColumn="1" w:noHBand="0" w:noVBand="0"/>
      </w:tblPr>
      <w:tblGrid>
        <w:gridCol w:w="8467"/>
      </w:tblGrid>
      <w:tr w:rsidR="00091ABE" w14:paraId="1149831E" w14:textId="77777777">
        <w:tc>
          <w:tcPr>
            <w:tcW w:w="8467" w:type="dxa"/>
            <w:vAlign w:val="center"/>
          </w:tcPr>
          <w:p w14:paraId="77CC2310" w14:textId="77777777" w:rsidR="00091ABE" w:rsidRDefault="00091ABE">
            <w:pPr>
              <w:widowControl w:val="0"/>
              <w:spacing w:before="0" w:after="0"/>
              <w:jc w:val="both"/>
              <w:rPr>
                <w:sz w:val="22"/>
                <w:szCs w:val="22"/>
              </w:rPr>
            </w:pPr>
          </w:p>
          <w:p w14:paraId="6D6A04CF" w14:textId="77777777" w:rsidR="00091ABE" w:rsidRDefault="00000000">
            <w:pPr>
              <w:widowControl w:val="0"/>
              <w:spacing w:before="0" w:after="0"/>
              <w:jc w:val="both"/>
              <w:rPr>
                <w:sz w:val="22"/>
                <w:szCs w:val="22"/>
              </w:rPr>
            </w:pPr>
            <w:r>
              <w:rPr>
                <w:rFonts w:cs="Arial"/>
                <w:sz w:val="22"/>
                <w:szCs w:val="22"/>
              </w:rPr>
              <w:t>Acest model al cererii de finanțare este aplicabil</w:t>
            </w:r>
            <w:r>
              <w:rPr>
                <w:sz w:val="22"/>
                <w:szCs w:val="22"/>
              </w:rPr>
              <w:t xml:space="preserve"> cererilor aferente:</w:t>
            </w:r>
          </w:p>
          <w:p w14:paraId="17477DE6" w14:textId="77777777" w:rsidR="00091ABE" w:rsidRDefault="00091ABE">
            <w:pPr>
              <w:widowControl w:val="0"/>
              <w:spacing w:before="0" w:after="0"/>
              <w:jc w:val="both"/>
              <w:rPr>
                <w:sz w:val="22"/>
                <w:szCs w:val="22"/>
              </w:rPr>
            </w:pPr>
          </w:p>
          <w:p w14:paraId="2CB5AE68" w14:textId="77777777" w:rsidR="00091ABE" w:rsidRDefault="00000000">
            <w:pPr>
              <w:widowControl w:val="0"/>
              <w:numPr>
                <w:ilvl w:val="0"/>
                <w:numId w:val="14"/>
              </w:numPr>
              <w:spacing w:before="0" w:after="0"/>
              <w:jc w:val="both"/>
              <w:rPr>
                <w:rFonts w:cs="Arial"/>
                <w:i/>
                <w:sz w:val="22"/>
                <w:szCs w:val="22"/>
              </w:rPr>
            </w:pPr>
            <w:r>
              <w:rPr>
                <w:rFonts w:cs="Arial"/>
                <w:i/>
                <w:sz w:val="22"/>
                <w:szCs w:val="22"/>
              </w:rPr>
              <w:t xml:space="preserve">COMPONENTEI C9. SUPORT PENTRU SECTORUL PRIVAT, CERCETARE, DEZVOLTARE ȘI INOVARE, </w:t>
            </w:r>
          </w:p>
          <w:p w14:paraId="50F09B0E" w14:textId="77777777" w:rsidR="00091ABE" w:rsidRDefault="00000000">
            <w:pPr>
              <w:widowControl w:val="0"/>
              <w:numPr>
                <w:ilvl w:val="0"/>
                <w:numId w:val="14"/>
              </w:numPr>
              <w:spacing w:before="0" w:after="0"/>
              <w:jc w:val="both"/>
              <w:rPr>
                <w:i/>
                <w:sz w:val="22"/>
                <w:szCs w:val="22"/>
              </w:rPr>
            </w:pPr>
            <w:r>
              <w:rPr>
                <w:rFonts w:cs="Arial"/>
                <w:i/>
                <w:sz w:val="22"/>
                <w:szCs w:val="22"/>
              </w:rPr>
              <w:t>INVESTIȚIA I4.</w:t>
            </w:r>
            <w:r>
              <w:rPr>
                <w:sz w:val="22"/>
                <w:szCs w:val="22"/>
              </w:rPr>
              <w:t xml:space="preserve"> </w:t>
            </w:r>
            <w:r>
              <w:rPr>
                <w:rFonts w:cs="Arial"/>
                <w:i/>
                <w:sz w:val="22"/>
                <w:szCs w:val="22"/>
              </w:rPr>
              <w:t>PROIECTE TRANSFRONTALIERE ȘI MULTINAȚIONALE – PROCESOARE CU CONSUM REDUS DE ENERGIE ȘI CIPURI SEMICONDUCTOARE</w:t>
            </w:r>
          </w:p>
          <w:p w14:paraId="397948AB" w14:textId="408EEF9E" w:rsidR="00091ABE" w:rsidRDefault="00000000">
            <w:pPr>
              <w:widowControl w:val="0"/>
              <w:numPr>
                <w:ilvl w:val="0"/>
                <w:numId w:val="14"/>
              </w:numPr>
              <w:spacing w:before="0" w:after="0"/>
              <w:jc w:val="both"/>
              <w:rPr>
                <w:i/>
                <w:sz w:val="22"/>
                <w:szCs w:val="22"/>
              </w:rPr>
            </w:pPr>
            <w:r>
              <w:rPr>
                <w:rFonts w:cs="Arial"/>
                <w:i/>
                <w:sz w:val="22"/>
                <w:szCs w:val="22"/>
              </w:rPr>
              <w:t xml:space="preserve">PROIECTE PIIEC ME/CT – PARTICIPANȚI </w:t>
            </w:r>
            <w:r w:rsidR="002A3B5C">
              <w:rPr>
                <w:rFonts w:cs="Arial"/>
                <w:i/>
                <w:sz w:val="22"/>
                <w:szCs w:val="22"/>
              </w:rPr>
              <w:t>IN</w:t>
            </w:r>
            <w:r>
              <w:rPr>
                <w:rFonts w:cs="Arial"/>
                <w:i/>
                <w:sz w:val="22"/>
                <w:szCs w:val="22"/>
              </w:rPr>
              <w:t xml:space="preserve">DIRECȚI  </w:t>
            </w:r>
          </w:p>
          <w:p w14:paraId="7CE5A720" w14:textId="77777777" w:rsidR="00091ABE" w:rsidRDefault="00091ABE">
            <w:pPr>
              <w:pStyle w:val="Header"/>
              <w:widowControl w:val="0"/>
              <w:spacing w:before="0" w:after="0"/>
              <w:ind w:left="706"/>
              <w:rPr>
                <w:i/>
                <w:sz w:val="22"/>
                <w:szCs w:val="22"/>
              </w:rPr>
            </w:pPr>
          </w:p>
        </w:tc>
      </w:tr>
    </w:tbl>
    <w:p w14:paraId="4C37DF8D" w14:textId="77777777" w:rsidR="00091ABE" w:rsidRDefault="00091ABE">
      <w:pPr>
        <w:jc w:val="center"/>
        <w:rPr>
          <w:rFonts w:cs="Arial"/>
          <w:b/>
          <w:sz w:val="22"/>
          <w:szCs w:val="22"/>
        </w:rPr>
      </w:pPr>
    </w:p>
    <w:p w14:paraId="16881345" w14:textId="77777777" w:rsidR="00091ABE" w:rsidRDefault="00000000">
      <w:pPr>
        <w:jc w:val="both"/>
        <w:rPr>
          <w:rFonts w:cs="Arial"/>
          <w:bCs/>
          <w:sz w:val="22"/>
          <w:szCs w:val="22"/>
        </w:rPr>
      </w:pPr>
      <w:r>
        <w:br w:type="page"/>
      </w:r>
    </w:p>
    <w:p w14:paraId="7D57F8E2" w14:textId="77777777" w:rsidR="00091ABE" w:rsidRDefault="00000000">
      <w:pPr>
        <w:rPr>
          <w:sz w:val="22"/>
          <w:szCs w:val="22"/>
        </w:rPr>
      </w:pPr>
      <w:r>
        <w:rPr>
          <w:sz w:val="22"/>
          <w:szCs w:val="22"/>
        </w:rPr>
        <w:lastRenderedPageBreak/>
        <w:t xml:space="preserve"> </w:t>
      </w:r>
    </w:p>
    <w:tbl>
      <w:tblPr>
        <w:tblW w:w="8467" w:type="dxa"/>
        <w:tblLayout w:type="fixed"/>
        <w:tblLook w:val="01E0" w:firstRow="1" w:lastRow="1" w:firstColumn="1" w:lastColumn="1" w:noHBand="0" w:noVBand="0"/>
      </w:tblPr>
      <w:tblGrid>
        <w:gridCol w:w="8467"/>
      </w:tblGrid>
      <w:tr w:rsidR="00091ABE" w14:paraId="5A613F2F" w14:textId="77777777">
        <w:tc>
          <w:tcPr>
            <w:tcW w:w="8467" w:type="dxa"/>
            <w:vAlign w:val="center"/>
          </w:tcPr>
          <w:p w14:paraId="32F3E67F" w14:textId="77777777" w:rsidR="00091ABE" w:rsidRDefault="00091ABE">
            <w:pPr>
              <w:widowControl w:val="0"/>
              <w:spacing w:before="0" w:after="0"/>
              <w:jc w:val="both"/>
              <w:rPr>
                <w:sz w:val="22"/>
                <w:szCs w:val="22"/>
              </w:rPr>
            </w:pPr>
          </w:p>
          <w:p w14:paraId="51DE5B4B" w14:textId="77777777" w:rsidR="00091ABE" w:rsidRDefault="00000000">
            <w:pPr>
              <w:widowControl w:val="0"/>
              <w:jc w:val="both"/>
              <w:rPr>
                <w:sz w:val="22"/>
                <w:szCs w:val="22"/>
              </w:rPr>
            </w:pPr>
            <w:r>
              <w:rPr>
                <w:i/>
                <w:sz w:val="22"/>
                <w:szCs w:val="22"/>
              </w:rPr>
              <w:t>Vă rugăm să citiţi cu atenţie instrucţiunile, recomandările şi explicaţiile incluse în acest formular, înainte de completare. Nerespectarea acestora poate conduce la respingerea cererii de finanțare pentru neconformitate administrativă</w:t>
            </w:r>
            <w:r>
              <w:rPr>
                <w:sz w:val="22"/>
                <w:szCs w:val="22"/>
              </w:rPr>
              <w:t>.</w:t>
            </w:r>
          </w:p>
        </w:tc>
      </w:tr>
    </w:tbl>
    <w:p w14:paraId="3CD31DF5" w14:textId="77777777" w:rsidR="00091ABE" w:rsidRDefault="00000000">
      <w:pPr>
        <w:rPr>
          <w:i/>
          <w:iCs/>
          <w:sz w:val="22"/>
          <w:szCs w:val="22"/>
        </w:rPr>
      </w:pPr>
      <w:r>
        <w:rPr>
          <w:i/>
          <w:iCs/>
          <w:sz w:val="22"/>
          <w:szCs w:val="22"/>
        </w:rPr>
        <w:t xml:space="preserve">Împreună cu acest formular, sunt prevăzute </w:t>
      </w:r>
      <w:r>
        <w:rPr>
          <w:b/>
          <w:bCs/>
          <w:i/>
          <w:iCs/>
          <w:sz w:val="22"/>
          <w:szCs w:val="22"/>
        </w:rPr>
        <w:t>modele standard</w:t>
      </w:r>
      <w:r>
        <w:rPr>
          <w:i/>
          <w:iCs/>
          <w:sz w:val="22"/>
          <w:szCs w:val="22"/>
        </w:rPr>
        <w:t xml:space="preserve"> pentru anexele la formatul cererii de finanţare, respectiv:</w:t>
      </w:r>
    </w:p>
    <w:p w14:paraId="77319FDC" w14:textId="4F934220"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A Declarația de angajament;</w:t>
      </w:r>
    </w:p>
    <w:p w14:paraId="45CEAF96" w14:textId="7DB7DCE9"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B Declarația de eligibilitate; </w:t>
      </w:r>
    </w:p>
    <w:p w14:paraId="2532E04A" w14:textId="2DD4434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C Declarația privind eligibilitatea TVA;  </w:t>
      </w:r>
    </w:p>
    <w:p w14:paraId="2BD345B5" w14:textId="0EED62B6"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D Consimțământ privind prelucrarea datelor cu caracter personal; </w:t>
      </w:r>
    </w:p>
    <w:p w14:paraId="63260DE3" w14:textId="7F805E3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E Declarația privind evitarea conflictelor de interese, a fraudei, corupției și a dublei finanțări,</w:t>
      </w:r>
    </w:p>
    <w:p w14:paraId="45EFB533" w14:textId="0E56F05C" w:rsidR="00035951" w:rsidRDefault="00035951" w:rsidP="00035951">
      <w:pPr>
        <w:pStyle w:val="ListParagraph"/>
        <w:numPr>
          <w:ilvl w:val="0"/>
          <w:numId w:val="27"/>
        </w:numPr>
        <w:tabs>
          <w:tab w:val="left" w:pos="1800"/>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F Declarația privind respectarea principiului DNSH</w:t>
      </w:r>
      <w:r w:rsidR="00CD48FC">
        <w:rPr>
          <w:sz w:val="22"/>
          <w:szCs w:val="22"/>
        </w:rPr>
        <w:t>, cu anexă Autoevelarea DNSH</w:t>
      </w:r>
      <w:r w:rsidRPr="00674490">
        <w:rPr>
          <w:sz w:val="22"/>
          <w:szCs w:val="22"/>
        </w:rPr>
        <w:t>,</w:t>
      </w:r>
    </w:p>
    <w:p w14:paraId="7798C8EE" w14:textId="173B15DD" w:rsidR="004D151E" w:rsidRDefault="004D151E" w:rsidP="00035951">
      <w:pPr>
        <w:pStyle w:val="ListParagraph"/>
        <w:numPr>
          <w:ilvl w:val="0"/>
          <w:numId w:val="27"/>
        </w:numPr>
        <w:tabs>
          <w:tab w:val="left" w:pos="1800"/>
        </w:tabs>
        <w:spacing w:line="276" w:lineRule="auto"/>
        <w:ind w:right="284"/>
        <w:rPr>
          <w:sz w:val="22"/>
          <w:szCs w:val="22"/>
        </w:rPr>
      </w:pPr>
      <w:r>
        <w:rPr>
          <w:sz w:val="22"/>
          <w:szCs w:val="22"/>
        </w:rPr>
        <w:t xml:space="preserve">Anexa 2. Model G </w:t>
      </w:r>
      <w:r w:rsidRPr="004D151E">
        <w:rPr>
          <w:sz w:val="22"/>
          <w:szCs w:val="22"/>
        </w:rPr>
        <w:t>Declarația pe proprie răspundere privind ajutoarele de stat/ de minimis primite</w:t>
      </w:r>
    </w:p>
    <w:p w14:paraId="7C5A9B4A" w14:textId="5ABFA9A9" w:rsidR="00385889" w:rsidRDefault="00385889" w:rsidP="00035951">
      <w:pPr>
        <w:pStyle w:val="ListParagraph"/>
        <w:numPr>
          <w:ilvl w:val="0"/>
          <w:numId w:val="27"/>
        </w:numPr>
        <w:tabs>
          <w:tab w:val="left" w:pos="1800"/>
        </w:tabs>
        <w:spacing w:line="276" w:lineRule="auto"/>
        <w:ind w:right="284"/>
        <w:rPr>
          <w:sz w:val="22"/>
          <w:szCs w:val="22"/>
        </w:rPr>
      </w:pPr>
      <w:r>
        <w:rPr>
          <w:sz w:val="22"/>
          <w:szCs w:val="22"/>
        </w:rPr>
        <w:t>Anexa 2. Model H Împuternicire</w:t>
      </w:r>
    </w:p>
    <w:p w14:paraId="7B687D21" w14:textId="77777777" w:rsidR="00451DD7" w:rsidRDefault="00090AD6" w:rsidP="00035951">
      <w:pPr>
        <w:pStyle w:val="ListParagraph"/>
        <w:numPr>
          <w:ilvl w:val="0"/>
          <w:numId w:val="27"/>
        </w:numPr>
        <w:tabs>
          <w:tab w:val="left" w:pos="1800"/>
        </w:tabs>
        <w:spacing w:line="276" w:lineRule="auto"/>
        <w:ind w:right="284"/>
        <w:rPr>
          <w:sz w:val="22"/>
          <w:szCs w:val="22"/>
        </w:rPr>
      </w:pPr>
      <w:r>
        <w:rPr>
          <w:sz w:val="22"/>
          <w:szCs w:val="22"/>
        </w:rPr>
        <w:t xml:space="preserve">Anexa 2. Model I Acord de </w:t>
      </w:r>
      <w:r w:rsidR="002A3B5C">
        <w:rPr>
          <w:sz w:val="22"/>
          <w:szCs w:val="22"/>
        </w:rPr>
        <w:t>colaborare</w:t>
      </w:r>
    </w:p>
    <w:p w14:paraId="5D2BB62F" w14:textId="176E1427" w:rsidR="00090AD6" w:rsidRDefault="00451DD7" w:rsidP="00035951">
      <w:pPr>
        <w:pStyle w:val="ListParagraph"/>
        <w:numPr>
          <w:ilvl w:val="0"/>
          <w:numId w:val="27"/>
        </w:numPr>
        <w:tabs>
          <w:tab w:val="left" w:pos="1800"/>
        </w:tabs>
        <w:spacing w:line="276" w:lineRule="auto"/>
        <w:ind w:right="284"/>
        <w:rPr>
          <w:sz w:val="22"/>
          <w:szCs w:val="22"/>
        </w:rPr>
      </w:pPr>
      <w:r>
        <w:rPr>
          <w:sz w:val="22"/>
          <w:szCs w:val="22"/>
        </w:rPr>
        <w:t>Anexa 6. Raportare indicatori comuni</w:t>
      </w:r>
      <w:r w:rsidR="00090AD6">
        <w:rPr>
          <w:sz w:val="22"/>
          <w:szCs w:val="22"/>
        </w:rPr>
        <w:t xml:space="preserve"> </w:t>
      </w:r>
    </w:p>
    <w:tbl>
      <w:tblPr>
        <w:tblW w:w="8467" w:type="dxa"/>
        <w:tblLayout w:type="fixed"/>
        <w:tblLook w:val="01E0" w:firstRow="1" w:lastRow="1" w:firstColumn="1" w:lastColumn="1" w:noHBand="0" w:noVBand="0"/>
      </w:tblPr>
      <w:tblGrid>
        <w:gridCol w:w="8467"/>
      </w:tblGrid>
      <w:tr w:rsidR="00091ABE" w14:paraId="4FD24AFF" w14:textId="77777777">
        <w:tc>
          <w:tcPr>
            <w:tcW w:w="8467" w:type="dxa"/>
            <w:vAlign w:val="center"/>
          </w:tcPr>
          <w:p w14:paraId="0F5876CD" w14:textId="52A22408" w:rsidR="007B7A25" w:rsidRPr="002A3B5C" w:rsidRDefault="00000000" w:rsidP="002A3B5C">
            <w:pPr>
              <w:widowControl w:val="0"/>
              <w:jc w:val="both"/>
              <w:rPr>
                <w:rFonts w:cs="Arial"/>
                <w:i/>
                <w:iCs/>
                <w:sz w:val="22"/>
                <w:szCs w:val="22"/>
                <w:lang w:eastAsia="sk-SK"/>
              </w:rPr>
            </w:pPr>
            <w:r>
              <w:rPr>
                <w:rFonts w:cs="Arial"/>
                <w:i/>
                <w:iCs/>
                <w:sz w:val="22"/>
                <w:szCs w:val="22"/>
                <w:lang w:eastAsia="sk-SK"/>
              </w:rPr>
              <w:t xml:space="preserve">Acestea trebuie completate şi anexate la Cererea de finanţare, conform indicaţiilor din Ghidul </w:t>
            </w:r>
            <w:r w:rsidR="002A3B5C">
              <w:rPr>
                <w:rFonts w:cs="Arial"/>
                <w:i/>
                <w:iCs/>
                <w:sz w:val="22"/>
                <w:szCs w:val="22"/>
                <w:lang w:eastAsia="sk-SK"/>
              </w:rPr>
              <w:t>specific</w:t>
            </w:r>
            <w:r>
              <w:rPr>
                <w:rFonts w:cs="Arial"/>
                <w:i/>
                <w:iCs/>
                <w:sz w:val="22"/>
                <w:szCs w:val="22"/>
                <w:lang w:eastAsia="sk-SK"/>
              </w:rPr>
              <w:t>.</w:t>
            </w:r>
          </w:p>
        </w:tc>
      </w:tr>
    </w:tbl>
    <w:p w14:paraId="5193FF23" w14:textId="77777777" w:rsidR="00091ABE" w:rsidRDefault="00000000">
      <w:pPr>
        <w:rPr>
          <w:sz w:val="22"/>
          <w:szCs w:val="22"/>
          <w:u w:val="single"/>
        </w:rPr>
      </w:pPr>
      <w:r>
        <w:br w:type="page"/>
      </w:r>
    </w:p>
    <w:p w14:paraId="35AFCE23" w14:textId="77777777" w:rsidR="00091ABE" w:rsidRDefault="00091ABE">
      <w:pPr>
        <w:jc w:val="center"/>
        <w:rPr>
          <w:b/>
          <w:bCs/>
          <w:sz w:val="22"/>
          <w:szCs w:val="22"/>
        </w:rPr>
      </w:pPr>
    </w:p>
    <w:p w14:paraId="3483E830" w14:textId="77777777" w:rsidR="00091ABE" w:rsidRDefault="00000000">
      <w:pPr>
        <w:jc w:val="center"/>
        <w:rPr>
          <w:b/>
          <w:bCs/>
          <w:sz w:val="22"/>
          <w:szCs w:val="22"/>
        </w:rPr>
      </w:pPr>
      <w:r>
        <w:rPr>
          <w:b/>
          <w:bCs/>
          <w:sz w:val="22"/>
          <w:szCs w:val="22"/>
        </w:rPr>
        <w:t>CUPRINS</w:t>
      </w:r>
    </w:p>
    <w:p w14:paraId="436F3A40" w14:textId="77777777" w:rsidR="00091ABE" w:rsidRDefault="00091ABE">
      <w:pPr>
        <w:rPr>
          <w:b/>
          <w:bCs/>
          <w:sz w:val="22"/>
          <w:szCs w:val="22"/>
        </w:rPr>
      </w:pPr>
    </w:p>
    <w:sdt>
      <w:sdtPr>
        <w:id w:val="1677766871"/>
        <w:docPartObj>
          <w:docPartGallery w:val="Table of Contents"/>
          <w:docPartUnique/>
        </w:docPartObj>
      </w:sdtPr>
      <w:sdtContent>
        <w:p w14:paraId="43D989D4" w14:textId="74936C8B"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r>
            <w:fldChar w:fldCharType="begin"/>
          </w:r>
          <w:r>
            <w:rPr>
              <w:rStyle w:val="IndexLink"/>
              <w:webHidden/>
              <w:sz w:val="22"/>
              <w:szCs w:val="22"/>
            </w:rPr>
            <w:instrText>TOC \z \o "1-2" \h</w:instrText>
          </w:r>
          <w:r>
            <w:rPr>
              <w:rStyle w:val="IndexLink"/>
              <w:sz w:val="22"/>
              <w:szCs w:val="22"/>
            </w:rPr>
            <w:fldChar w:fldCharType="separate"/>
          </w:r>
          <w:hyperlink w:anchor="_Toc151027401" w:history="1">
            <w:r w:rsidR="00214CE2" w:rsidRPr="00B82B61">
              <w:rPr>
                <w:rStyle w:val="Hyperlink"/>
                <w:noProof/>
              </w:rPr>
              <w:t>0.</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INFORMAȚII PRIVIND APELUL DE PROIECTE</w:t>
            </w:r>
            <w:r w:rsidR="00214CE2">
              <w:rPr>
                <w:noProof/>
                <w:webHidden/>
              </w:rPr>
              <w:tab/>
            </w:r>
            <w:r w:rsidR="00214CE2">
              <w:rPr>
                <w:noProof/>
                <w:webHidden/>
              </w:rPr>
              <w:fldChar w:fldCharType="begin"/>
            </w:r>
            <w:r w:rsidR="00214CE2">
              <w:rPr>
                <w:noProof/>
                <w:webHidden/>
              </w:rPr>
              <w:instrText xml:space="preserve"> PAGEREF _Toc151027401 \h </w:instrText>
            </w:r>
            <w:r w:rsidR="00214CE2">
              <w:rPr>
                <w:noProof/>
                <w:webHidden/>
              </w:rPr>
            </w:r>
            <w:r w:rsidR="00214CE2">
              <w:rPr>
                <w:noProof/>
                <w:webHidden/>
              </w:rPr>
              <w:fldChar w:fldCharType="separate"/>
            </w:r>
            <w:r w:rsidR="00214CE2">
              <w:rPr>
                <w:noProof/>
                <w:webHidden/>
              </w:rPr>
              <w:t>4</w:t>
            </w:r>
            <w:r w:rsidR="00214CE2">
              <w:rPr>
                <w:noProof/>
                <w:webHidden/>
              </w:rPr>
              <w:fldChar w:fldCharType="end"/>
            </w:r>
          </w:hyperlink>
        </w:p>
        <w:p w14:paraId="0B8960B6" w14:textId="5101801F"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02" w:history="1">
            <w:r w:rsidR="00214CE2" w:rsidRPr="00B82B61">
              <w:rPr>
                <w:rStyle w:val="Hyperlink"/>
                <w:noProof/>
              </w:rPr>
              <w:t>1.</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INFORMAŢII PRIVIND SOLICITANTUL</w:t>
            </w:r>
            <w:r w:rsidR="00214CE2">
              <w:rPr>
                <w:noProof/>
                <w:webHidden/>
              </w:rPr>
              <w:tab/>
            </w:r>
            <w:r w:rsidR="00214CE2">
              <w:rPr>
                <w:noProof/>
                <w:webHidden/>
              </w:rPr>
              <w:fldChar w:fldCharType="begin"/>
            </w:r>
            <w:r w:rsidR="00214CE2">
              <w:rPr>
                <w:noProof/>
                <w:webHidden/>
              </w:rPr>
              <w:instrText xml:space="preserve"> PAGEREF _Toc151027402 \h </w:instrText>
            </w:r>
            <w:r w:rsidR="00214CE2">
              <w:rPr>
                <w:noProof/>
                <w:webHidden/>
              </w:rPr>
            </w:r>
            <w:r w:rsidR="00214CE2">
              <w:rPr>
                <w:noProof/>
                <w:webHidden/>
              </w:rPr>
              <w:fldChar w:fldCharType="separate"/>
            </w:r>
            <w:r w:rsidR="00214CE2">
              <w:rPr>
                <w:noProof/>
                <w:webHidden/>
              </w:rPr>
              <w:t>4</w:t>
            </w:r>
            <w:r w:rsidR="00214CE2">
              <w:rPr>
                <w:noProof/>
                <w:webHidden/>
              </w:rPr>
              <w:fldChar w:fldCharType="end"/>
            </w:r>
          </w:hyperlink>
        </w:p>
        <w:p w14:paraId="304FDFAA" w14:textId="6BA12F89"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3" w:history="1">
            <w:r w:rsidR="00214CE2" w:rsidRPr="00B82B61">
              <w:rPr>
                <w:rStyle w:val="Hyperlink"/>
                <w:noProof/>
              </w:rPr>
              <w:t>1.1.1 Informații solicitant</w:t>
            </w:r>
            <w:r w:rsidR="00214CE2">
              <w:rPr>
                <w:noProof/>
                <w:webHidden/>
              </w:rPr>
              <w:tab/>
            </w:r>
            <w:r w:rsidR="00214CE2">
              <w:rPr>
                <w:noProof/>
                <w:webHidden/>
              </w:rPr>
              <w:fldChar w:fldCharType="begin"/>
            </w:r>
            <w:r w:rsidR="00214CE2">
              <w:rPr>
                <w:noProof/>
                <w:webHidden/>
              </w:rPr>
              <w:instrText xml:space="preserve"> PAGEREF _Toc151027403 \h </w:instrText>
            </w:r>
            <w:r w:rsidR="00214CE2">
              <w:rPr>
                <w:noProof/>
                <w:webHidden/>
              </w:rPr>
            </w:r>
            <w:r w:rsidR="00214CE2">
              <w:rPr>
                <w:noProof/>
                <w:webHidden/>
              </w:rPr>
              <w:fldChar w:fldCharType="separate"/>
            </w:r>
            <w:r w:rsidR="00214CE2">
              <w:rPr>
                <w:noProof/>
                <w:webHidden/>
              </w:rPr>
              <w:t>4</w:t>
            </w:r>
            <w:r w:rsidR="00214CE2">
              <w:rPr>
                <w:noProof/>
                <w:webHidden/>
              </w:rPr>
              <w:fldChar w:fldCharType="end"/>
            </w:r>
          </w:hyperlink>
        </w:p>
        <w:p w14:paraId="0344436B" w14:textId="518AAC91"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4" w:history="1">
            <w:r w:rsidR="00214CE2" w:rsidRPr="00B82B61">
              <w:rPr>
                <w:rStyle w:val="Hyperlink"/>
                <w:noProof/>
              </w:rPr>
              <w:t>1.1.2. Taxa pe valoarea adăugată</w:t>
            </w:r>
            <w:r w:rsidR="00214CE2">
              <w:rPr>
                <w:noProof/>
                <w:webHidden/>
              </w:rPr>
              <w:tab/>
            </w:r>
            <w:r w:rsidR="00214CE2">
              <w:rPr>
                <w:noProof/>
                <w:webHidden/>
              </w:rPr>
              <w:fldChar w:fldCharType="begin"/>
            </w:r>
            <w:r w:rsidR="00214CE2">
              <w:rPr>
                <w:noProof/>
                <w:webHidden/>
              </w:rPr>
              <w:instrText xml:space="preserve"> PAGEREF _Toc151027404 \h </w:instrText>
            </w:r>
            <w:r w:rsidR="00214CE2">
              <w:rPr>
                <w:noProof/>
                <w:webHidden/>
              </w:rPr>
            </w:r>
            <w:r w:rsidR="00214CE2">
              <w:rPr>
                <w:noProof/>
                <w:webHidden/>
              </w:rPr>
              <w:fldChar w:fldCharType="separate"/>
            </w:r>
            <w:r w:rsidR="00214CE2">
              <w:rPr>
                <w:noProof/>
                <w:webHidden/>
              </w:rPr>
              <w:t>4</w:t>
            </w:r>
            <w:r w:rsidR="00214CE2">
              <w:rPr>
                <w:noProof/>
                <w:webHidden/>
              </w:rPr>
              <w:fldChar w:fldCharType="end"/>
            </w:r>
          </w:hyperlink>
        </w:p>
        <w:p w14:paraId="6CDB1E5C" w14:textId="4A30E143"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5" w:history="1">
            <w:r w:rsidR="00214CE2" w:rsidRPr="00B82B61">
              <w:rPr>
                <w:rStyle w:val="Hyperlink"/>
                <w:noProof/>
              </w:rPr>
              <w:t>1.1.3. Reprezentantul legal/împuternicitul Solicitantului</w:t>
            </w:r>
            <w:r w:rsidR="00214CE2">
              <w:rPr>
                <w:noProof/>
                <w:webHidden/>
              </w:rPr>
              <w:tab/>
            </w:r>
            <w:r w:rsidR="00214CE2">
              <w:rPr>
                <w:noProof/>
                <w:webHidden/>
              </w:rPr>
              <w:fldChar w:fldCharType="begin"/>
            </w:r>
            <w:r w:rsidR="00214CE2">
              <w:rPr>
                <w:noProof/>
                <w:webHidden/>
              </w:rPr>
              <w:instrText xml:space="preserve"> PAGEREF _Toc151027405 \h </w:instrText>
            </w:r>
            <w:r w:rsidR="00214CE2">
              <w:rPr>
                <w:noProof/>
                <w:webHidden/>
              </w:rPr>
            </w:r>
            <w:r w:rsidR="00214CE2">
              <w:rPr>
                <w:noProof/>
                <w:webHidden/>
              </w:rPr>
              <w:fldChar w:fldCharType="separate"/>
            </w:r>
            <w:r w:rsidR="00214CE2">
              <w:rPr>
                <w:noProof/>
                <w:webHidden/>
              </w:rPr>
              <w:t>4</w:t>
            </w:r>
            <w:r w:rsidR="00214CE2">
              <w:rPr>
                <w:noProof/>
                <w:webHidden/>
              </w:rPr>
              <w:fldChar w:fldCharType="end"/>
            </w:r>
          </w:hyperlink>
        </w:p>
        <w:p w14:paraId="2D289BFF" w14:textId="357E46B2"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6" w:history="1">
            <w:r w:rsidR="00214CE2" w:rsidRPr="00B82B61">
              <w:rPr>
                <w:rStyle w:val="Hyperlink"/>
                <w:noProof/>
              </w:rPr>
              <w:t>1.1.4. Responsabil de proiect (manager de proiect) pentru Solicitant</w:t>
            </w:r>
            <w:r w:rsidR="00214CE2">
              <w:rPr>
                <w:noProof/>
                <w:webHidden/>
              </w:rPr>
              <w:tab/>
            </w:r>
            <w:r w:rsidR="00214CE2">
              <w:rPr>
                <w:noProof/>
                <w:webHidden/>
              </w:rPr>
              <w:fldChar w:fldCharType="begin"/>
            </w:r>
            <w:r w:rsidR="00214CE2">
              <w:rPr>
                <w:noProof/>
                <w:webHidden/>
              </w:rPr>
              <w:instrText xml:space="preserve"> PAGEREF _Toc151027406 \h </w:instrText>
            </w:r>
            <w:r w:rsidR="00214CE2">
              <w:rPr>
                <w:noProof/>
                <w:webHidden/>
              </w:rPr>
            </w:r>
            <w:r w:rsidR="00214CE2">
              <w:rPr>
                <w:noProof/>
                <w:webHidden/>
              </w:rPr>
              <w:fldChar w:fldCharType="separate"/>
            </w:r>
            <w:r w:rsidR="00214CE2">
              <w:rPr>
                <w:noProof/>
                <w:webHidden/>
              </w:rPr>
              <w:t>5</w:t>
            </w:r>
            <w:r w:rsidR="00214CE2">
              <w:rPr>
                <w:noProof/>
                <w:webHidden/>
              </w:rPr>
              <w:fldChar w:fldCharType="end"/>
            </w:r>
          </w:hyperlink>
        </w:p>
        <w:p w14:paraId="09F557B0" w14:textId="37CBB79D"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7" w:history="1">
            <w:r w:rsidR="00214CE2" w:rsidRPr="00B82B61">
              <w:rPr>
                <w:rStyle w:val="Hyperlink"/>
                <w:noProof/>
              </w:rPr>
              <w:t>1.1.5. Persoana de contact Solicitant</w:t>
            </w:r>
            <w:r w:rsidR="00214CE2">
              <w:rPr>
                <w:noProof/>
                <w:webHidden/>
              </w:rPr>
              <w:tab/>
            </w:r>
            <w:r w:rsidR="00214CE2">
              <w:rPr>
                <w:noProof/>
                <w:webHidden/>
              </w:rPr>
              <w:fldChar w:fldCharType="begin"/>
            </w:r>
            <w:r w:rsidR="00214CE2">
              <w:rPr>
                <w:noProof/>
                <w:webHidden/>
              </w:rPr>
              <w:instrText xml:space="preserve"> PAGEREF _Toc151027407 \h </w:instrText>
            </w:r>
            <w:r w:rsidR="00214CE2">
              <w:rPr>
                <w:noProof/>
                <w:webHidden/>
              </w:rPr>
            </w:r>
            <w:r w:rsidR="00214CE2">
              <w:rPr>
                <w:noProof/>
                <w:webHidden/>
              </w:rPr>
              <w:fldChar w:fldCharType="separate"/>
            </w:r>
            <w:r w:rsidR="00214CE2">
              <w:rPr>
                <w:noProof/>
                <w:webHidden/>
              </w:rPr>
              <w:t>5</w:t>
            </w:r>
            <w:r w:rsidR="00214CE2">
              <w:rPr>
                <w:noProof/>
                <w:webHidden/>
              </w:rPr>
              <w:fldChar w:fldCharType="end"/>
            </w:r>
          </w:hyperlink>
        </w:p>
        <w:p w14:paraId="2431AA72" w14:textId="40D0590C"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8" w:history="1">
            <w:r w:rsidR="00214CE2" w:rsidRPr="00B82B61">
              <w:rPr>
                <w:rStyle w:val="Hyperlink"/>
                <w:noProof/>
              </w:rPr>
              <w:t>1.1.6. Persoana responsabilă cu operaţiunile financiare pentru Solicitant</w:t>
            </w:r>
            <w:r w:rsidR="00214CE2">
              <w:rPr>
                <w:noProof/>
                <w:webHidden/>
              </w:rPr>
              <w:tab/>
            </w:r>
            <w:r w:rsidR="00214CE2">
              <w:rPr>
                <w:noProof/>
                <w:webHidden/>
              </w:rPr>
              <w:fldChar w:fldCharType="begin"/>
            </w:r>
            <w:r w:rsidR="00214CE2">
              <w:rPr>
                <w:noProof/>
                <w:webHidden/>
              </w:rPr>
              <w:instrText xml:space="preserve"> PAGEREF _Toc151027408 \h </w:instrText>
            </w:r>
            <w:r w:rsidR="00214CE2">
              <w:rPr>
                <w:noProof/>
                <w:webHidden/>
              </w:rPr>
            </w:r>
            <w:r w:rsidR="00214CE2">
              <w:rPr>
                <w:noProof/>
                <w:webHidden/>
              </w:rPr>
              <w:fldChar w:fldCharType="separate"/>
            </w:r>
            <w:r w:rsidR="00214CE2">
              <w:rPr>
                <w:noProof/>
                <w:webHidden/>
              </w:rPr>
              <w:t>5</w:t>
            </w:r>
            <w:r w:rsidR="00214CE2">
              <w:rPr>
                <w:noProof/>
                <w:webHidden/>
              </w:rPr>
              <w:fldChar w:fldCharType="end"/>
            </w:r>
          </w:hyperlink>
        </w:p>
        <w:p w14:paraId="20649109" w14:textId="2130405C"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09" w:history="1">
            <w:r w:rsidR="00214CE2" w:rsidRPr="00B82B61">
              <w:rPr>
                <w:rStyle w:val="Hyperlink"/>
                <w:noProof/>
              </w:rPr>
              <w:t>1.1.7. Banca/Trezoreria Solicitantului</w:t>
            </w:r>
            <w:r w:rsidR="00214CE2">
              <w:rPr>
                <w:noProof/>
                <w:webHidden/>
              </w:rPr>
              <w:tab/>
            </w:r>
            <w:r w:rsidR="00214CE2">
              <w:rPr>
                <w:noProof/>
                <w:webHidden/>
              </w:rPr>
              <w:fldChar w:fldCharType="begin"/>
            </w:r>
            <w:r w:rsidR="00214CE2">
              <w:rPr>
                <w:noProof/>
                <w:webHidden/>
              </w:rPr>
              <w:instrText xml:space="preserve"> PAGEREF _Toc151027409 \h </w:instrText>
            </w:r>
            <w:r w:rsidR="00214CE2">
              <w:rPr>
                <w:noProof/>
                <w:webHidden/>
              </w:rPr>
            </w:r>
            <w:r w:rsidR="00214CE2">
              <w:rPr>
                <w:noProof/>
                <w:webHidden/>
              </w:rPr>
              <w:fldChar w:fldCharType="separate"/>
            </w:r>
            <w:r w:rsidR="00214CE2">
              <w:rPr>
                <w:noProof/>
                <w:webHidden/>
              </w:rPr>
              <w:t>5</w:t>
            </w:r>
            <w:r w:rsidR="00214CE2">
              <w:rPr>
                <w:noProof/>
                <w:webHidden/>
              </w:rPr>
              <w:fldChar w:fldCharType="end"/>
            </w:r>
          </w:hyperlink>
        </w:p>
        <w:p w14:paraId="4D1CD3E5" w14:textId="6743A59B"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0" w:history="1">
            <w:r w:rsidR="00214CE2" w:rsidRPr="00B82B61">
              <w:rPr>
                <w:rStyle w:val="Hyperlink"/>
                <w:noProof/>
              </w:rPr>
              <w:t>1.1.8.</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Beneficiar/i real/i Solicitant</w:t>
            </w:r>
            <w:r w:rsidR="00214CE2">
              <w:rPr>
                <w:noProof/>
                <w:webHidden/>
              </w:rPr>
              <w:tab/>
            </w:r>
            <w:r w:rsidR="00214CE2">
              <w:rPr>
                <w:noProof/>
                <w:webHidden/>
              </w:rPr>
              <w:fldChar w:fldCharType="begin"/>
            </w:r>
            <w:r w:rsidR="00214CE2">
              <w:rPr>
                <w:noProof/>
                <w:webHidden/>
              </w:rPr>
              <w:instrText xml:space="preserve"> PAGEREF _Toc151027410 \h </w:instrText>
            </w:r>
            <w:r w:rsidR="00214CE2">
              <w:rPr>
                <w:noProof/>
                <w:webHidden/>
              </w:rPr>
            </w:r>
            <w:r w:rsidR="00214CE2">
              <w:rPr>
                <w:noProof/>
                <w:webHidden/>
              </w:rPr>
              <w:fldChar w:fldCharType="separate"/>
            </w:r>
            <w:r w:rsidR="00214CE2">
              <w:rPr>
                <w:noProof/>
                <w:webHidden/>
              </w:rPr>
              <w:t>6</w:t>
            </w:r>
            <w:r w:rsidR="00214CE2">
              <w:rPr>
                <w:noProof/>
                <w:webHidden/>
              </w:rPr>
              <w:fldChar w:fldCharType="end"/>
            </w:r>
          </w:hyperlink>
        </w:p>
        <w:p w14:paraId="65F9D8EC" w14:textId="6690A35E"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11" w:history="1">
            <w:r w:rsidR="00214CE2" w:rsidRPr="00B82B61">
              <w:rPr>
                <w:rStyle w:val="Hyperlink"/>
                <w:noProof/>
              </w:rPr>
              <w:t>2.</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INFORMATII DESPRE PROIECT</w:t>
            </w:r>
            <w:r w:rsidR="00214CE2">
              <w:rPr>
                <w:noProof/>
                <w:webHidden/>
              </w:rPr>
              <w:tab/>
            </w:r>
            <w:r w:rsidR="00214CE2">
              <w:rPr>
                <w:noProof/>
                <w:webHidden/>
              </w:rPr>
              <w:fldChar w:fldCharType="begin"/>
            </w:r>
            <w:r w:rsidR="00214CE2">
              <w:rPr>
                <w:noProof/>
                <w:webHidden/>
              </w:rPr>
              <w:instrText xml:space="preserve"> PAGEREF _Toc151027411 \h </w:instrText>
            </w:r>
            <w:r w:rsidR="00214CE2">
              <w:rPr>
                <w:noProof/>
                <w:webHidden/>
              </w:rPr>
            </w:r>
            <w:r w:rsidR="00214CE2">
              <w:rPr>
                <w:noProof/>
                <w:webHidden/>
              </w:rPr>
              <w:fldChar w:fldCharType="separate"/>
            </w:r>
            <w:r w:rsidR="00214CE2">
              <w:rPr>
                <w:noProof/>
                <w:webHidden/>
              </w:rPr>
              <w:t>6</w:t>
            </w:r>
            <w:r w:rsidR="00214CE2">
              <w:rPr>
                <w:noProof/>
                <w:webHidden/>
              </w:rPr>
              <w:fldChar w:fldCharType="end"/>
            </w:r>
          </w:hyperlink>
        </w:p>
        <w:p w14:paraId="3D03C2AE" w14:textId="6E7F33A5"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2" w:history="1">
            <w:r w:rsidR="00214CE2" w:rsidRPr="00B82B61">
              <w:rPr>
                <w:rStyle w:val="Hyperlink"/>
                <w:noProof/>
              </w:rPr>
              <w:t>2.1.</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Titlul proiectului</w:t>
            </w:r>
            <w:r w:rsidR="00214CE2">
              <w:rPr>
                <w:noProof/>
                <w:webHidden/>
              </w:rPr>
              <w:tab/>
            </w:r>
            <w:r w:rsidR="00214CE2">
              <w:rPr>
                <w:noProof/>
                <w:webHidden/>
              </w:rPr>
              <w:fldChar w:fldCharType="begin"/>
            </w:r>
            <w:r w:rsidR="00214CE2">
              <w:rPr>
                <w:noProof/>
                <w:webHidden/>
              </w:rPr>
              <w:instrText xml:space="preserve"> PAGEREF _Toc151027412 \h </w:instrText>
            </w:r>
            <w:r w:rsidR="00214CE2">
              <w:rPr>
                <w:noProof/>
                <w:webHidden/>
              </w:rPr>
            </w:r>
            <w:r w:rsidR="00214CE2">
              <w:rPr>
                <w:noProof/>
                <w:webHidden/>
              </w:rPr>
              <w:fldChar w:fldCharType="separate"/>
            </w:r>
            <w:r w:rsidR="00214CE2">
              <w:rPr>
                <w:noProof/>
                <w:webHidden/>
              </w:rPr>
              <w:t>6</w:t>
            </w:r>
            <w:r w:rsidR="00214CE2">
              <w:rPr>
                <w:noProof/>
                <w:webHidden/>
              </w:rPr>
              <w:fldChar w:fldCharType="end"/>
            </w:r>
          </w:hyperlink>
        </w:p>
        <w:p w14:paraId="54506B18" w14:textId="46636481"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3" w:history="1">
            <w:r w:rsidR="00214CE2" w:rsidRPr="00B82B61">
              <w:rPr>
                <w:rStyle w:val="Hyperlink"/>
                <w:noProof/>
              </w:rPr>
              <w:t>2.2.</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Descrierea proiectului</w:t>
            </w:r>
            <w:r w:rsidR="00214CE2">
              <w:rPr>
                <w:noProof/>
                <w:webHidden/>
              </w:rPr>
              <w:tab/>
            </w:r>
            <w:r w:rsidR="00214CE2">
              <w:rPr>
                <w:noProof/>
                <w:webHidden/>
              </w:rPr>
              <w:fldChar w:fldCharType="begin"/>
            </w:r>
            <w:r w:rsidR="00214CE2">
              <w:rPr>
                <w:noProof/>
                <w:webHidden/>
              </w:rPr>
              <w:instrText xml:space="preserve"> PAGEREF _Toc151027413 \h </w:instrText>
            </w:r>
            <w:r w:rsidR="00214CE2">
              <w:rPr>
                <w:noProof/>
                <w:webHidden/>
              </w:rPr>
            </w:r>
            <w:r w:rsidR="00214CE2">
              <w:rPr>
                <w:noProof/>
                <w:webHidden/>
              </w:rPr>
              <w:fldChar w:fldCharType="separate"/>
            </w:r>
            <w:r w:rsidR="00214CE2">
              <w:rPr>
                <w:noProof/>
                <w:webHidden/>
              </w:rPr>
              <w:t>6</w:t>
            </w:r>
            <w:r w:rsidR="00214CE2">
              <w:rPr>
                <w:noProof/>
                <w:webHidden/>
              </w:rPr>
              <w:fldChar w:fldCharType="end"/>
            </w:r>
          </w:hyperlink>
        </w:p>
        <w:p w14:paraId="2C29686A" w14:textId="6E2FD60A"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4" w:history="1">
            <w:r w:rsidR="00214CE2" w:rsidRPr="00B82B61">
              <w:rPr>
                <w:rStyle w:val="Hyperlink"/>
                <w:noProof/>
              </w:rPr>
              <w:t>2.3.</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Durata de implementare a proiectului</w:t>
            </w:r>
            <w:r w:rsidR="00214CE2">
              <w:rPr>
                <w:noProof/>
                <w:webHidden/>
              </w:rPr>
              <w:tab/>
            </w:r>
            <w:r w:rsidR="00214CE2">
              <w:rPr>
                <w:noProof/>
                <w:webHidden/>
              </w:rPr>
              <w:fldChar w:fldCharType="begin"/>
            </w:r>
            <w:r w:rsidR="00214CE2">
              <w:rPr>
                <w:noProof/>
                <w:webHidden/>
              </w:rPr>
              <w:instrText xml:space="preserve"> PAGEREF _Toc151027414 \h </w:instrText>
            </w:r>
            <w:r w:rsidR="00214CE2">
              <w:rPr>
                <w:noProof/>
                <w:webHidden/>
              </w:rPr>
            </w:r>
            <w:r w:rsidR="00214CE2">
              <w:rPr>
                <w:noProof/>
                <w:webHidden/>
              </w:rPr>
              <w:fldChar w:fldCharType="separate"/>
            </w:r>
            <w:r w:rsidR="00214CE2">
              <w:rPr>
                <w:noProof/>
                <w:webHidden/>
              </w:rPr>
              <w:t>8</w:t>
            </w:r>
            <w:r w:rsidR="00214CE2">
              <w:rPr>
                <w:noProof/>
                <w:webHidden/>
              </w:rPr>
              <w:fldChar w:fldCharType="end"/>
            </w:r>
          </w:hyperlink>
        </w:p>
        <w:p w14:paraId="4B97652D" w14:textId="1E15E9D4"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5" w:history="1">
            <w:r w:rsidR="00214CE2" w:rsidRPr="00B82B61">
              <w:rPr>
                <w:rStyle w:val="Hyperlink"/>
                <w:noProof/>
              </w:rPr>
              <w:t>2.4.</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Sustenabilitatea proiectului</w:t>
            </w:r>
            <w:r w:rsidR="00214CE2">
              <w:rPr>
                <w:noProof/>
                <w:webHidden/>
              </w:rPr>
              <w:tab/>
            </w:r>
            <w:r w:rsidR="00214CE2">
              <w:rPr>
                <w:noProof/>
                <w:webHidden/>
              </w:rPr>
              <w:fldChar w:fldCharType="begin"/>
            </w:r>
            <w:r w:rsidR="00214CE2">
              <w:rPr>
                <w:noProof/>
                <w:webHidden/>
              </w:rPr>
              <w:instrText xml:space="preserve"> PAGEREF _Toc151027415 \h </w:instrText>
            </w:r>
            <w:r w:rsidR="00214CE2">
              <w:rPr>
                <w:noProof/>
                <w:webHidden/>
              </w:rPr>
            </w:r>
            <w:r w:rsidR="00214CE2">
              <w:rPr>
                <w:noProof/>
                <w:webHidden/>
              </w:rPr>
              <w:fldChar w:fldCharType="separate"/>
            </w:r>
            <w:r w:rsidR="00214CE2">
              <w:rPr>
                <w:noProof/>
                <w:webHidden/>
              </w:rPr>
              <w:t>8</w:t>
            </w:r>
            <w:r w:rsidR="00214CE2">
              <w:rPr>
                <w:noProof/>
                <w:webHidden/>
              </w:rPr>
              <w:fldChar w:fldCharType="end"/>
            </w:r>
          </w:hyperlink>
        </w:p>
        <w:p w14:paraId="0A1151CF" w14:textId="198A281A"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16" w:history="1">
            <w:r w:rsidR="00214CE2" w:rsidRPr="00B82B61">
              <w:rPr>
                <w:rStyle w:val="Hyperlink"/>
                <w:caps/>
                <w:noProof/>
                <w:highlight w:val="lightGray"/>
              </w:rPr>
              <w:t>3.</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caps/>
                <w:noProof/>
                <w:highlight w:val="lightGray"/>
              </w:rPr>
              <w:t>Achiziţiile derulate în cadrul proiectului</w:t>
            </w:r>
            <w:r w:rsidR="00214CE2">
              <w:rPr>
                <w:noProof/>
                <w:webHidden/>
              </w:rPr>
              <w:tab/>
            </w:r>
            <w:r w:rsidR="00214CE2">
              <w:rPr>
                <w:noProof/>
                <w:webHidden/>
              </w:rPr>
              <w:fldChar w:fldCharType="begin"/>
            </w:r>
            <w:r w:rsidR="00214CE2">
              <w:rPr>
                <w:noProof/>
                <w:webHidden/>
              </w:rPr>
              <w:instrText xml:space="preserve"> PAGEREF _Toc151027416 \h </w:instrText>
            </w:r>
            <w:r w:rsidR="00214CE2">
              <w:rPr>
                <w:noProof/>
                <w:webHidden/>
              </w:rPr>
            </w:r>
            <w:r w:rsidR="00214CE2">
              <w:rPr>
                <w:noProof/>
                <w:webHidden/>
              </w:rPr>
              <w:fldChar w:fldCharType="separate"/>
            </w:r>
            <w:r w:rsidR="00214CE2">
              <w:rPr>
                <w:noProof/>
                <w:webHidden/>
              </w:rPr>
              <w:t>8</w:t>
            </w:r>
            <w:r w:rsidR="00214CE2">
              <w:rPr>
                <w:noProof/>
                <w:webHidden/>
              </w:rPr>
              <w:fldChar w:fldCharType="end"/>
            </w:r>
          </w:hyperlink>
        </w:p>
        <w:p w14:paraId="557C193C" w14:textId="79844F88"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17" w:history="1">
            <w:r w:rsidR="00214CE2" w:rsidRPr="00B82B61">
              <w:rPr>
                <w:rStyle w:val="Hyperlink"/>
                <w:caps/>
                <w:noProof/>
              </w:rPr>
              <w:t>4.</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caps/>
                <w:noProof/>
              </w:rPr>
              <w:t>Indicatorii și rezultatele proiectului</w:t>
            </w:r>
            <w:r w:rsidR="00214CE2">
              <w:rPr>
                <w:noProof/>
                <w:webHidden/>
              </w:rPr>
              <w:tab/>
            </w:r>
            <w:r w:rsidR="00214CE2">
              <w:rPr>
                <w:noProof/>
                <w:webHidden/>
              </w:rPr>
              <w:fldChar w:fldCharType="begin"/>
            </w:r>
            <w:r w:rsidR="00214CE2">
              <w:rPr>
                <w:noProof/>
                <w:webHidden/>
              </w:rPr>
              <w:instrText xml:space="preserve"> PAGEREF _Toc151027417 \h </w:instrText>
            </w:r>
            <w:r w:rsidR="00214CE2">
              <w:rPr>
                <w:noProof/>
                <w:webHidden/>
              </w:rPr>
            </w:r>
            <w:r w:rsidR="00214CE2">
              <w:rPr>
                <w:noProof/>
                <w:webHidden/>
              </w:rPr>
              <w:fldChar w:fldCharType="separate"/>
            </w:r>
            <w:r w:rsidR="00214CE2">
              <w:rPr>
                <w:noProof/>
                <w:webHidden/>
              </w:rPr>
              <w:t>10</w:t>
            </w:r>
            <w:r w:rsidR="00214CE2">
              <w:rPr>
                <w:noProof/>
                <w:webHidden/>
              </w:rPr>
              <w:fldChar w:fldCharType="end"/>
            </w:r>
          </w:hyperlink>
        </w:p>
        <w:p w14:paraId="14E104FE" w14:textId="56FE44F8"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8" w:history="1">
            <w:r w:rsidR="00214CE2" w:rsidRPr="00B82B61">
              <w:rPr>
                <w:rStyle w:val="Hyperlink"/>
                <w:noProof/>
              </w:rPr>
              <w:t>4.1.</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Indicatori</w:t>
            </w:r>
            <w:r w:rsidR="00214CE2" w:rsidRPr="00B82B61">
              <w:rPr>
                <w:rStyle w:val="Hyperlink"/>
                <w:noProof/>
              </w:rPr>
              <w:t xml:space="preserve"> </w:t>
            </w:r>
            <w:r w:rsidR="00214CE2" w:rsidRPr="00B82B61">
              <w:rPr>
                <w:rStyle w:val="Hyperlink"/>
                <w:noProof/>
              </w:rPr>
              <w:t>Investiția I4</w:t>
            </w:r>
            <w:r w:rsidR="00214CE2">
              <w:rPr>
                <w:noProof/>
                <w:webHidden/>
              </w:rPr>
              <w:tab/>
            </w:r>
            <w:r w:rsidR="00214CE2">
              <w:rPr>
                <w:noProof/>
                <w:webHidden/>
              </w:rPr>
              <w:fldChar w:fldCharType="begin"/>
            </w:r>
            <w:r w:rsidR="00214CE2">
              <w:rPr>
                <w:noProof/>
                <w:webHidden/>
              </w:rPr>
              <w:instrText xml:space="preserve"> PAGEREF _Toc151027418 \h </w:instrText>
            </w:r>
            <w:r w:rsidR="00214CE2">
              <w:rPr>
                <w:noProof/>
                <w:webHidden/>
              </w:rPr>
            </w:r>
            <w:r w:rsidR="00214CE2">
              <w:rPr>
                <w:noProof/>
                <w:webHidden/>
              </w:rPr>
              <w:fldChar w:fldCharType="separate"/>
            </w:r>
            <w:r w:rsidR="00214CE2">
              <w:rPr>
                <w:noProof/>
                <w:webHidden/>
              </w:rPr>
              <w:t>10</w:t>
            </w:r>
            <w:r w:rsidR="00214CE2">
              <w:rPr>
                <w:noProof/>
                <w:webHidden/>
              </w:rPr>
              <w:fldChar w:fldCharType="end"/>
            </w:r>
          </w:hyperlink>
        </w:p>
        <w:p w14:paraId="178930DC" w14:textId="529C2E2D"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19" w:history="1">
            <w:r w:rsidR="00214CE2" w:rsidRPr="00B82B61">
              <w:rPr>
                <w:rStyle w:val="Hyperlink"/>
                <w:noProof/>
              </w:rPr>
              <w:t>4.2.</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Riscuri identificate în atingerea rezultatelor proiectului și măsuri de gestionare a riscurilor</w:t>
            </w:r>
            <w:r w:rsidR="00214CE2">
              <w:rPr>
                <w:noProof/>
                <w:webHidden/>
              </w:rPr>
              <w:tab/>
            </w:r>
            <w:r w:rsidR="00214CE2">
              <w:rPr>
                <w:noProof/>
                <w:webHidden/>
              </w:rPr>
              <w:fldChar w:fldCharType="begin"/>
            </w:r>
            <w:r w:rsidR="00214CE2">
              <w:rPr>
                <w:noProof/>
                <w:webHidden/>
              </w:rPr>
              <w:instrText xml:space="preserve"> PAGEREF _Toc151027419 \h </w:instrText>
            </w:r>
            <w:r w:rsidR="00214CE2">
              <w:rPr>
                <w:noProof/>
                <w:webHidden/>
              </w:rPr>
            </w:r>
            <w:r w:rsidR="00214CE2">
              <w:rPr>
                <w:noProof/>
                <w:webHidden/>
              </w:rPr>
              <w:fldChar w:fldCharType="separate"/>
            </w:r>
            <w:r w:rsidR="00214CE2">
              <w:rPr>
                <w:noProof/>
                <w:webHidden/>
              </w:rPr>
              <w:t>12</w:t>
            </w:r>
            <w:r w:rsidR="00214CE2">
              <w:rPr>
                <w:noProof/>
                <w:webHidden/>
              </w:rPr>
              <w:fldChar w:fldCharType="end"/>
            </w:r>
          </w:hyperlink>
        </w:p>
        <w:p w14:paraId="05241E53" w14:textId="04E404AB"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20" w:history="1">
            <w:r w:rsidR="00214CE2" w:rsidRPr="00B82B61">
              <w:rPr>
                <w:rStyle w:val="Hyperlink"/>
                <w:noProof/>
              </w:rPr>
              <w:t>5.</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PRINCIPII ORIZONTALE</w:t>
            </w:r>
            <w:r w:rsidR="00214CE2">
              <w:rPr>
                <w:noProof/>
                <w:webHidden/>
              </w:rPr>
              <w:tab/>
            </w:r>
            <w:r w:rsidR="00214CE2">
              <w:rPr>
                <w:noProof/>
                <w:webHidden/>
              </w:rPr>
              <w:fldChar w:fldCharType="begin"/>
            </w:r>
            <w:r w:rsidR="00214CE2">
              <w:rPr>
                <w:noProof/>
                <w:webHidden/>
              </w:rPr>
              <w:instrText xml:space="preserve"> PAGEREF _Toc151027420 \h </w:instrText>
            </w:r>
            <w:r w:rsidR="00214CE2">
              <w:rPr>
                <w:noProof/>
                <w:webHidden/>
              </w:rPr>
            </w:r>
            <w:r w:rsidR="00214CE2">
              <w:rPr>
                <w:noProof/>
                <w:webHidden/>
              </w:rPr>
              <w:fldChar w:fldCharType="separate"/>
            </w:r>
            <w:r w:rsidR="00214CE2">
              <w:rPr>
                <w:noProof/>
                <w:webHidden/>
              </w:rPr>
              <w:t>12</w:t>
            </w:r>
            <w:r w:rsidR="00214CE2">
              <w:rPr>
                <w:noProof/>
                <w:webHidden/>
              </w:rPr>
              <w:fldChar w:fldCharType="end"/>
            </w:r>
          </w:hyperlink>
        </w:p>
        <w:p w14:paraId="55AC04AF" w14:textId="53FBE083"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1" w:history="1">
            <w:r w:rsidR="00214CE2" w:rsidRPr="00B82B61">
              <w:rPr>
                <w:rStyle w:val="Hyperlink"/>
                <w:noProof/>
              </w:rPr>
              <w:t>Egalitatea de şanse</w:t>
            </w:r>
            <w:r w:rsidR="00214CE2">
              <w:rPr>
                <w:noProof/>
                <w:webHidden/>
              </w:rPr>
              <w:tab/>
            </w:r>
            <w:r w:rsidR="00214CE2">
              <w:rPr>
                <w:noProof/>
                <w:webHidden/>
              </w:rPr>
              <w:fldChar w:fldCharType="begin"/>
            </w:r>
            <w:r w:rsidR="00214CE2">
              <w:rPr>
                <w:noProof/>
                <w:webHidden/>
              </w:rPr>
              <w:instrText xml:space="preserve"> PAGEREF _Toc151027421 \h </w:instrText>
            </w:r>
            <w:r w:rsidR="00214CE2">
              <w:rPr>
                <w:noProof/>
                <w:webHidden/>
              </w:rPr>
            </w:r>
            <w:r w:rsidR="00214CE2">
              <w:rPr>
                <w:noProof/>
                <w:webHidden/>
              </w:rPr>
              <w:fldChar w:fldCharType="separate"/>
            </w:r>
            <w:r w:rsidR="00214CE2">
              <w:rPr>
                <w:noProof/>
                <w:webHidden/>
              </w:rPr>
              <w:t>12</w:t>
            </w:r>
            <w:r w:rsidR="00214CE2">
              <w:rPr>
                <w:noProof/>
                <w:webHidden/>
              </w:rPr>
              <w:fldChar w:fldCharType="end"/>
            </w:r>
          </w:hyperlink>
        </w:p>
        <w:p w14:paraId="433C7FB2" w14:textId="7B38A4B1"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2" w:history="1">
            <w:r w:rsidR="00214CE2" w:rsidRPr="00B82B61">
              <w:rPr>
                <w:rStyle w:val="Hyperlink"/>
                <w:noProof/>
              </w:rPr>
              <w:t>5.2.</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Dezvoltarea durabilă</w:t>
            </w:r>
            <w:r w:rsidR="00214CE2">
              <w:rPr>
                <w:noProof/>
                <w:webHidden/>
              </w:rPr>
              <w:tab/>
            </w:r>
            <w:r w:rsidR="00214CE2">
              <w:rPr>
                <w:noProof/>
                <w:webHidden/>
              </w:rPr>
              <w:fldChar w:fldCharType="begin"/>
            </w:r>
            <w:r w:rsidR="00214CE2">
              <w:rPr>
                <w:noProof/>
                <w:webHidden/>
              </w:rPr>
              <w:instrText xml:space="preserve"> PAGEREF _Toc151027422 \h </w:instrText>
            </w:r>
            <w:r w:rsidR="00214CE2">
              <w:rPr>
                <w:noProof/>
                <w:webHidden/>
              </w:rPr>
            </w:r>
            <w:r w:rsidR="00214CE2">
              <w:rPr>
                <w:noProof/>
                <w:webHidden/>
              </w:rPr>
              <w:fldChar w:fldCharType="separate"/>
            </w:r>
            <w:r w:rsidR="00214CE2">
              <w:rPr>
                <w:noProof/>
                <w:webHidden/>
              </w:rPr>
              <w:t>12</w:t>
            </w:r>
            <w:r w:rsidR="00214CE2">
              <w:rPr>
                <w:noProof/>
                <w:webHidden/>
              </w:rPr>
              <w:fldChar w:fldCharType="end"/>
            </w:r>
          </w:hyperlink>
        </w:p>
        <w:p w14:paraId="02FBAC81" w14:textId="19F97F60"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3" w:history="1">
            <w:r w:rsidR="00214CE2" w:rsidRPr="00B82B61">
              <w:rPr>
                <w:rStyle w:val="Hyperlink"/>
                <w:noProof/>
              </w:rPr>
              <w:t>5.3.</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Respectarea principiului „ a nu prejudicia în mod semnificativ” (DNSH)</w:t>
            </w:r>
            <w:r w:rsidR="00214CE2">
              <w:rPr>
                <w:noProof/>
                <w:webHidden/>
              </w:rPr>
              <w:tab/>
            </w:r>
            <w:r w:rsidR="00214CE2">
              <w:rPr>
                <w:noProof/>
                <w:webHidden/>
              </w:rPr>
              <w:fldChar w:fldCharType="begin"/>
            </w:r>
            <w:r w:rsidR="00214CE2">
              <w:rPr>
                <w:noProof/>
                <w:webHidden/>
              </w:rPr>
              <w:instrText xml:space="preserve"> PAGEREF _Toc151027423 \h </w:instrText>
            </w:r>
            <w:r w:rsidR="00214CE2">
              <w:rPr>
                <w:noProof/>
                <w:webHidden/>
              </w:rPr>
            </w:r>
            <w:r w:rsidR="00214CE2">
              <w:rPr>
                <w:noProof/>
                <w:webHidden/>
              </w:rPr>
              <w:fldChar w:fldCharType="separate"/>
            </w:r>
            <w:r w:rsidR="00214CE2">
              <w:rPr>
                <w:noProof/>
                <w:webHidden/>
              </w:rPr>
              <w:t>12</w:t>
            </w:r>
            <w:r w:rsidR="00214CE2">
              <w:rPr>
                <w:noProof/>
                <w:webHidden/>
              </w:rPr>
              <w:fldChar w:fldCharType="end"/>
            </w:r>
          </w:hyperlink>
        </w:p>
        <w:p w14:paraId="0C15865E" w14:textId="04CE49F6"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24" w:history="1">
            <w:r w:rsidR="00214CE2" w:rsidRPr="00B82B61">
              <w:rPr>
                <w:rStyle w:val="Hyperlink"/>
                <w:noProof/>
              </w:rPr>
              <w:t>6.</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FINANŢAREA PROIECTULUI</w:t>
            </w:r>
            <w:r w:rsidR="00214CE2">
              <w:rPr>
                <w:noProof/>
                <w:webHidden/>
              </w:rPr>
              <w:tab/>
            </w:r>
            <w:r w:rsidR="00214CE2">
              <w:rPr>
                <w:noProof/>
                <w:webHidden/>
              </w:rPr>
              <w:fldChar w:fldCharType="begin"/>
            </w:r>
            <w:r w:rsidR="00214CE2">
              <w:rPr>
                <w:noProof/>
                <w:webHidden/>
              </w:rPr>
              <w:instrText xml:space="preserve"> PAGEREF _Toc151027424 \h </w:instrText>
            </w:r>
            <w:r w:rsidR="00214CE2">
              <w:rPr>
                <w:noProof/>
                <w:webHidden/>
              </w:rPr>
            </w:r>
            <w:r w:rsidR="00214CE2">
              <w:rPr>
                <w:noProof/>
                <w:webHidden/>
              </w:rPr>
              <w:fldChar w:fldCharType="separate"/>
            </w:r>
            <w:r w:rsidR="00214CE2">
              <w:rPr>
                <w:noProof/>
                <w:webHidden/>
              </w:rPr>
              <w:t>13</w:t>
            </w:r>
            <w:r w:rsidR="00214CE2">
              <w:rPr>
                <w:noProof/>
                <w:webHidden/>
              </w:rPr>
              <w:fldChar w:fldCharType="end"/>
            </w:r>
          </w:hyperlink>
        </w:p>
        <w:p w14:paraId="30D06BCA" w14:textId="679D0784"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5" w:history="1">
            <w:r w:rsidR="00214CE2" w:rsidRPr="00B82B61">
              <w:rPr>
                <w:rStyle w:val="Hyperlink"/>
                <w:noProof/>
              </w:rPr>
              <w:t>6.1.</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Bugetul proiectului</w:t>
            </w:r>
            <w:r w:rsidR="00214CE2">
              <w:rPr>
                <w:noProof/>
                <w:webHidden/>
              </w:rPr>
              <w:tab/>
            </w:r>
            <w:r w:rsidR="00214CE2">
              <w:rPr>
                <w:noProof/>
                <w:webHidden/>
              </w:rPr>
              <w:fldChar w:fldCharType="begin"/>
            </w:r>
            <w:r w:rsidR="00214CE2">
              <w:rPr>
                <w:noProof/>
                <w:webHidden/>
              </w:rPr>
              <w:instrText xml:space="preserve"> PAGEREF _Toc151027425 \h </w:instrText>
            </w:r>
            <w:r w:rsidR="00214CE2">
              <w:rPr>
                <w:noProof/>
                <w:webHidden/>
              </w:rPr>
            </w:r>
            <w:r w:rsidR="00214CE2">
              <w:rPr>
                <w:noProof/>
                <w:webHidden/>
              </w:rPr>
              <w:fldChar w:fldCharType="separate"/>
            </w:r>
            <w:r w:rsidR="00214CE2">
              <w:rPr>
                <w:noProof/>
                <w:webHidden/>
              </w:rPr>
              <w:t>13</w:t>
            </w:r>
            <w:r w:rsidR="00214CE2">
              <w:rPr>
                <w:noProof/>
                <w:webHidden/>
              </w:rPr>
              <w:fldChar w:fldCharType="end"/>
            </w:r>
          </w:hyperlink>
        </w:p>
        <w:p w14:paraId="46C3F239" w14:textId="66E495FB"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6" w:history="1">
            <w:r w:rsidR="00214CE2" w:rsidRPr="00B82B61">
              <w:rPr>
                <w:rStyle w:val="Hyperlink"/>
                <w:noProof/>
              </w:rPr>
              <w:t>6.2.</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SURSE DE FINANŢARE A PROIECTULUI</w:t>
            </w:r>
            <w:r w:rsidR="00214CE2">
              <w:rPr>
                <w:noProof/>
                <w:webHidden/>
              </w:rPr>
              <w:tab/>
            </w:r>
            <w:r w:rsidR="00214CE2">
              <w:rPr>
                <w:noProof/>
                <w:webHidden/>
              </w:rPr>
              <w:fldChar w:fldCharType="begin"/>
            </w:r>
            <w:r w:rsidR="00214CE2">
              <w:rPr>
                <w:noProof/>
                <w:webHidden/>
              </w:rPr>
              <w:instrText xml:space="preserve"> PAGEREF _Toc151027426 \h </w:instrText>
            </w:r>
            <w:r w:rsidR="00214CE2">
              <w:rPr>
                <w:noProof/>
                <w:webHidden/>
              </w:rPr>
            </w:r>
            <w:r w:rsidR="00214CE2">
              <w:rPr>
                <w:noProof/>
                <w:webHidden/>
              </w:rPr>
              <w:fldChar w:fldCharType="separate"/>
            </w:r>
            <w:r w:rsidR="00214CE2">
              <w:rPr>
                <w:noProof/>
                <w:webHidden/>
              </w:rPr>
              <w:t>15</w:t>
            </w:r>
            <w:r w:rsidR="00214CE2">
              <w:rPr>
                <w:noProof/>
                <w:webHidden/>
              </w:rPr>
              <w:fldChar w:fldCharType="end"/>
            </w:r>
          </w:hyperlink>
        </w:p>
        <w:p w14:paraId="66305B18" w14:textId="6EBB140E" w:rsidR="00214CE2"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1027427" w:history="1">
            <w:r w:rsidR="00214CE2" w:rsidRPr="00B82B61">
              <w:rPr>
                <w:rStyle w:val="Hyperlink"/>
                <w:noProof/>
              </w:rPr>
              <w:t>6.3. CALENDAR ESTIMATIV PRIVIND CERERILE DE TRANSFER</w:t>
            </w:r>
            <w:r w:rsidR="00214CE2">
              <w:rPr>
                <w:noProof/>
                <w:webHidden/>
              </w:rPr>
              <w:tab/>
            </w:r>
            <w:r w:rsidR="00214CE2">
              <w:rPr>
                <w:noProof/>
                <w:webHidden/>
              </w:rPr>
              <w:fldChar w:fldCharType="begin"/>
            </w:r>
            <w:r w:rsidR="00214CE2">
              <w:rPr>
                <w:noProof/>
                <w:webHidden/>
              </w:rPr>
              <w:instrText xml:space="preserve"> PAGEREF _Toc151027427 \h </w:instrText>
            </w:r>
            <w:r w:rsidR="00214CE2">
              <w:rPr>
                <w:noProof/>
                <w:webHidden/>
              </w:rPr>
            </w:r>
            <w:r w:rsidR="00214CE2">
              <w:rPr>
                <w:noProof/>
                <w:webHidden/>
              </w:rPr>
              <w:fldChar w:fldCharType="separate"/>
            </w:r>
            <w:r w:rsidR="00214CE2">
              <w:rPr>
                <w:noProof/>
                <w:webHidden/>
              </w:rPr>
              <w:t>15</w:t>
            </w:r>
            <w:r w:rsidR="00214CE2">
              <w:rPr>
                <w:noProof/>
                <w:webHidden/>
              </w:rPr>
              <w:fldChar w:fldCharType="end"/>
            </w:r>
          </w:hyperlink>
        </w:p>
        <w:p w14:paraId="68239CE8" w14:textId="5DB1F704" w:rsidR="00214CE2"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51027428" w:history="1">
            <w:r w:rsidR="00214CE2" w:rsidRPr="00B82B61">
              <w:rPr>
                <w:rStyle w:val="Hyperlink"/>
                <w:noProof/>
              </w:rPr>
              <w:t>7.</w:t>
            </w:r>
            <w:r w:rsidR="00214CE2">
              <w:rPr>
                <w:rFonts w:asciiTheme="minorHAnsi" w:eastAsiaTheme="minorEastAsia" w:hAnsiTheme="minorHAnsi" w:cstheme="minorBidi"/>
                <w:noProof/>
                <w:kern w:val="2"/>
                <w:sz w:val="22"/>
                <w:szCs w:val="22"/>
                <w:lang w:val="en-US"/>
                <w14:ligatures w14:val="standardContextual"/>
              </w:rPr>
              <w:tab/>
            </w:r>
            <w:r w:rsidR="00214CE2" w:rsidRPr="00B82B61">
              <w:rPr>
                <w:rStyle w:val="Hyperlink"/>
                <w:noProof/>
              </w:rPr>
              <w:t>CERTIFICAREA CERERII DE FINANŢARE</w:t>
            </w:r>
            <w:r w:rsidR="00214CE2">
              <w:rPr>
                <w:noProof/>
                <w:webHidden/>
              </w:rPr>
              <w:tab/>
            </w:r>
            <w:r w:rsidR="00214CE2">
              <w:rPr>
                <w:noProof/>
                <w:webHidden/>
              </w:rPr>
              <w:fldChar w:fldCharType="begin"/>
            </w:r>
            <w:r w:rsidR="00214CE2">
              <w:rPr>
                <w:noProof/>
                <w:webHidden/>
              </w:rPr>
              <w:instrText xml:space="preserve"> PAGEREF _Toc151027428 \h </w:instrText>
            </w:r>
            <w:r w:rsidR="00214CE2">
              <w:rPr>
                <w:noProof/>
                <w:webHidden/>
              </w:rPr>
            </w:r>
            <w:r w:rsidR="00214CE2">
              <w:rPr>
                <w:noProof/>
                <w:webHidden/>
              </w:rPr>
              <w:fldChar w:fldCharType="separate"/>
            </w:r>
            <w:r w:rsidR="00214CE2">
              <w:rPr>
                <w:noProof/>
                <w:webHidden/>
              </w:rPr>
              <w:t>15</w:t>
            </w:r>
            <w:r w:rsidR="00214CE2">
              <w:rPr>
                <w:noProof/>
                <w:webHidden/>
              </w:rPr>
              <w:fldChar w:fldCharType="end"/>
            </w:r>
          </w:hyperlink>
        </w:p>
        <w:p w14:paraId="3F8B4F48" w14:textId="39474D6B" w:rsidR="00091ABE" w:rsidRDefault="00000000">
          <w:pPr>
            <w:pStyle w:val="TOC1"/>
            <w:tabs>
              <w:tab w:val="left" w:pos="440"/>
              <w:tab w:val="right" w:leader="dot" w:pos="8898"/>
            </w:tabs>
            <w:rPr>
              <w:sz w:val="22"/>
              <w:szCs w:val="22"/>
              <w:lang w:val="en-US"/>
            </w:rPr>
          </w:pPr>
          <w:r>
            <w:rPr>
              <w:rStyle w:val="IndexLink"/>
              <w:sz w:val="22"/>
              <w:szCs w:val="22"/>
            </w:rPr>
            <w:fldChar w:fldCharType="end"/>
          </w:r>
        </w:p>
      </w:sdtContent>
    </w:sdt>
    <w:p w14:paraId="5E6D4F93" w14:textId="77777777" w:rsidR="00091ABE" w:rsidRDefault="00000000">
      <w:pPr>
        <w:widowControl w:val="0"/>
        <w:spacing w:before="40" w:after="40"/>
        <w:rPr>
          <w:rFonts w:cs="Arial"/>
          <w:b/>
          <w:bCs/>
          <w:sz w:val="22"/>
          <w:szCs w:val="22"/>
        </w:rPr>
      </w:pPr>
      <w:r>
        <w:br w:type="page"/>
      </w:r>
    </w:p>
    <w:p w14:paraId="2292B31D" w14:textId="77777777" w:rsidR="00091ABE" w:rsidRDefault="00091ABE">
      <w:pPr>
        <w:widowControl w:val="0"/>
        <w:spacing w:before="40" w:after="40"/>
        <w:rPr>
          <w:rFonts w:cs="Arial"/>
          <w:b/>
          <w:bCs/>
          <w:sz w:val="22"/>
          <w:szCs w:val="22"/>
        </w:rPr>
      </w:pPr>
    </w:p>
    <w:p w14:paraId="70EE2AE9" w14:textId="77777777" w:rsidR="00091ABE" w:rsidRDefault="00000000">
      <w:pPr>
        <w:pStyle w:val="Heading1"/>
        <w:rPr>
          <w:color w:val="7030A0"/>
          <w:szCs w:val="22"/>
        </w:rPr>
      </w:pPr>
      <w:bookmarkStart w:id="0" w:name="_Toc151027401"/>
      <w:r>
        <w:rPr>
          <w:color w:val="7030A0"/>
          <w:szCs w:val="22"/>
        </w:rPr>
        <w:t>INFORMAȚII PRIVIND APELUL DE PROIECTE</w:t>
      </w:r>
      <w:bookmarkEnd w:id="0"/>
    </w:p>
    <w:tbl>
      <w:tblPr>
        <w:tblW w:w="8899" w:type="dxa"/>
        <w:tblLayout w:type="fixed"/>
        <w:tblLook w:val="0000" w:firstRow="0" w:lastRow="0" w:firstColumn="0" w:lastColumn="0" w:noHBand="0" w:noVBand="0"/>
      </w:tblPr>
      <w:tblGrid>
        <w:gridCol w:w="3046"/>
        <w:gridCol w:w="5853"/>
      </w:tblGrid>
      <w:tr w:rsidR="00091ABE" w:rsidRPr="00C538CF" w14:paraId="7541C349" w14:textId="77777777">
        <w:tc>
          <w:tcPr>
            <w:tcW w:w="3046" w:type="dxa"/>
            <w:tcBorders>
              <w:top w:val="single" w:sz="4" w:space="0" w:color="000000"/>
              <w:left w:val="single" w:sz="4" w:space="0" w:color="000000"/>
              <w:bottom w:val="single" w:sz="4" w:space="0" w:color="000000"/>
              <w:right w:val="single" w:sz="4" w:space="0" w:color="000000"/>
            </w:tcBorders>
          </w:tcPr>
          <w:p w14:paraId="7BF12281"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Numele apelului de proiecte</w:t>
            </w:r>
          </w:p>
        </w:tc>
        <w:tc>
          <w:tcPr>
            <w:tcW w:w="5852" w:type="dxa"/>
            <w:tcBorders>
              <w:top w:val="single" w:sz="4" w:space="0" w:color="000000"/>
              <w:left w:val="single" w:sz="4" w:space="0" w:color="000000"/>
              <w:bottom w:val="single" w:sz="4" w:space="0" w:color="000000"/>
              <w:right w:val="single" w:sz="4" w:space="0" w:color="000000"/>
            </w:tcBorders>
          </w:tcPr>
          <w:p w14:paraId="6CC5A46C" w14:textId="352230AD" w:rsidR="00091ABE" w:rsidRPr="00C538CF" w:rsidRDefault="00000000">
            <w:pPr>
              <w:pStyle w:val="instruct"/>
              <w:jc w:val="both"/>
              <w:rPr>
                <w:i w:val="0"/>
                <w:iCs w:val="0"/>
                <w:szCs w:val="20"/>
              </w:rPr>
            </w:pPr>
            <w:r w:rsidRPr="00C538CF">
              <w:rPr>
                <w:i w:val="0"/>
                <w:iCs w:val="0"/>
                <w:szCs w:val="20"/>
              </w:rPr>
              <w:t xml:space="preserve">PIIEC ME/CT – PARTICIPANȚI </w:t>
            </w:r>
            <w:r w:rsidR="00FC5FCB">
              <w:rPr>
                <w:i w:val="0"/>
                <w:iCs w:val="0"/>
                <w:szCs w:val="20"/>
              </w:rPr>
              <w:t>IN</w:t>
            </w:r>
            <w:r w:rsidRPr="00C538CF">
              <w:rPr>
                <w:i w:val="0"/>
                <w:iCs w:val="0"/>
                <w:szCs w:val="20"/>
              </w:rPr>
              <w:t>DIRECȚI</w:t>
            </w:r>
          </w:p>
        </w:tc>
      </w:tr>
      <w:tr w:rsidR="00091ABE" w:rsidRPr="00C538CF" w14:paraId="3E263638" w14:textId="77777777">
        <w:tc>
          <w:tcPr>
            <w:tcW w:w="3046" w:type="dxa"/>
            <w:tcBorders>
              <w:top w:val="single" w:sz="4" w:space="0" w:color="000000"/>
              <w:left w:val="single" w:sz="4" w:space="0" w:color="000000"/>
              <w:bottom w:val="single" w:sz="4" w:space="0" w:color="000000"/>
              <w:right w:val="single" w:sz="4" w:space="0" w:color="000000"/>
            </w:tcBorders>
          </w:tcPr>
          <w:p w14:paraId="76EDB1B1" w14:textId="77777777" w:rsidR="00091ABE" w:rsidRPr="00C538CF" w:rsidRDefault="00000000">
            <w:pPr>
              <w:widowControl w:val="0"/>
              <w:spacing w:before="40" w:after="40"/>
              <w:rPr>
                <w:b/>
                <w:bCs/>
                <w:szCs w:val="20"/>
              </w:rPr>
            </w:pPr>
            <w:r w:rsidRPr="00C538CF">
              <w:rPr>
                <w:b/>
                <w:bCs/>
                <w:szCs w:val="20"/>
              </w:rPr>
              <w:t>Tipul asistenței financiare nerambursabile solicitate</w:t>
            </w:r>
          </w:p>
        </w:tc>
        <w:tc>
          <w:tcPr>
            <w:tcW w:w="5852" w:type="dxa"/>
            <w:tcBorders>
              <w:top w:val="single" w:sz="4" w:space="0" w:color="000000"/>
              <w:left w:val="single" w:sz="4" w:space="0" w:color="000000"/>
              <w:bottom w:val="single" w:sz="4" w:space="0" w:color="000000"/>
              <w:right w:val="single" w:sz="4" w:space="0" w:color="000000"/>
            </w:tcBorders>
          </w:tcPr>
          <w:p w14:paraId="17C6BBFA" w14:textId="77777777" w:rsidR="00091ABE" w:rsidRPr="00C538CF" w:rsidRDefault="00000000">
            <w:pPr>
              <w:widowControl w:val="0"/>
              <w:spacing w:before="40" w:after="40"/>
              <w:jc w:val="both"/>
              <w:rPr>
                <w:szCs w:val="20"/>
              </w:rPr>
            </w:pPr>
            <w:r w:rsidRPr="00C538CF">
              <w:rPr>
                <w:szCs w:val="20"/>
              </w:rPr>
              <w:t>PLANUL NAȚIONAL DE REDRESARE ȘI REZILIENȚĂ</w:t>
            </w:r>
          </w:p>
        </w:tc>
      </w:tr>
      <w:tr w:rsidR="00091ABE" w:rsidRPr="00C538CF" w14:paraId="3364085A" w14:textId="77777777">
        <w:tc>
          <w:tcPr>
            <w:tcW w:w="3046" w:type="dxa"/>
            <w:tcBorders>
              <w:top w:val="single" w:sz="4" w:space="0" w:color="000000"/>
              <w:left w:val="single" w:sz="4" w:space="0" w:color="000000"/>
              <w:bottom w:val="single" w:sz="4" w:space="0" w:color="000000"/>
              <w:right w:val="single" w:sz="4" w:space="0" w:color="000000"/>
            </w:tcBorders>
          </w:tcPr>
          <w:p w14:paraId="5AFAD85C" w14:textId="77777777" w:rsidR="00091ABE" w:rsidRPr="00C538CF" w:rsidRDefault="00000000">
            <w:pPr>
              <w:widowControl w:val="0"/>
              <w:spacing w:before="40" w:after="40"/>
              <w:rPr>
                <w:b/>
                <w:bCs/>
                <w:szCs w:val="20"/>
              </w:rPr>
            </w:pPr>
            <w:r w:rsidRPr="00C538CF">
              <w:rPr>
                <w:b/>
                <w:bCs/>
                <w:szCs w:val="20"/>
              </w:rPr>
              <w:t xml:space="preserve">Pilonul </w:t>
            </w:r>
          </w:p>
        </w:tc>
        <w:tc>
          <w:tcPr>
            <w:tcW w:w="5852" w:type="dxa"/>
            <w:tcBorders>
              <w:top w:val="single" w:sz="4" w:space="0" w:color="000000"/>
              <w:left w:val="single" w:sz="4" w:space="0" w:color="000000"/>
              <w:bottom w:val="single" w:sz="4" w:space="0" w:color="000000"/>
              <w:right w:val="single" w:sz="4" w:space="0" w:color="000000"/>
            </w:tcBorders>
          </w:tcPr>
          <w:p w14:paraId="644B2F57" w14:textId="77777777" w:rsidR="00091ABE" w:rsidRPr="00C538CF" w:rsidRDefault="00000000">
            <w:pPr>
              <w:widowControl w:val="0"/>
              <w:rPr>
                <w:szCs w:val="20"/>
              </w:rPr>
            </w:pPr>
            <w:r w:rsidRPr="00C538CF">
              <w:rPr>
                <w:szCs w:val="20"/>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tc>
      </w:tr>
      <w:tr w:rsidR="00091ABE" w:rsidRPr="00C538CF" w14:paraId="7BDEFC49" w14:textId="77777777">
        <w:tc>
          <w:tcPr>
            <w:tcW w:w="3046" w:type="dxa"/>
            <w:tcBorders>
              <w:top w:val="single" w:sz="4" w:space="0" w:color="000000"/>
              <w:left w:val="single" w:sz="4" w:space="0" w:color="000000"/>
              <w:bottom w:val="single" w:sz="4" w:space="0" w:color="000000"/>
              <w:right w:val="single" w:sz="4" w:space="0" w:color="000000"/>
            </w:tcBorders>
          </w:tcPr>
          <w:p w14:paraId="1FA1462E" w14:textId="77777777" w:rsidR="00091ABE" w:rsidRPr="00C538CF" w:rsidRDefault="00000000">
            <w:pPr>
              <w:widowControl w:val="0"/>
              <w:spacing w:before="40" w:after="40"/>
              <w:rPr>
                <w:b/>
                <w:bCs/>
                <w:szCs w:val="20"/>
              </w:rPr>
            </w:pPr>
            <w:r w:rsidRPr="00C538CF">
              <w:rPr>
                <w:b/>
                <w:bCs/>
                <w:szCs w:val="20"/>
              </w:rPr>
              <w:t>Componenta</w:t>
            </w:r>
          </w:p>
        </w:tc>
        <w:tc>
          <w:tcPr>
            <w:tcW w:w="5852" w:type="dxa"/>
            <w:tcBorders>
              <w:top w:val="single" w:sz="4" w:space="0" w:color="000000"/>
              <w:left w:val="single" w:sz="4" w:space="0" w:color="000000"/>
              <w:bottom w:val="single" w:sz="4" w:space="0" w:color="000000"/>
              <w:right w:val="single" w:sz="4" w:space="0" w:color="000000"/>
            </w:tcBorders>
          </w:tcPr>
          <w:p w14:paraId="090E1241" w14:textId="77777777" w:rsidR="00091ABE" w:rsidRPr="00C538CF" w:rsidRDefault="00000000">
            <w:pPr>
              <w:widowControl w:val="0"/>
              <w:rPr>
                <w:szCs w:val="20"/>
              </w:rPr>
            </w:pPr>
            <w:r w:rsidRPr="00C538CF">
              <w:rPr>
                <w:szCs w:val="20"/>
              </w:rPr>
              <w:t>C9. SUPORT PENTRU SECTORUL PRIVAT, CERCETARE, DEZVOLTARE ȘI INOVARE</w:t>
            </w:r>
          </w:p>
        </w:tc>
      </w:tr>
      <w:tr w:rsidR="00091ABE" w:rsidRPr="00C538CF" w14:paraId="3271DE09" w14:textId="77777777">
        <w:tc>
          <w:tcPr>
            <w:tcW w:w="3046" w:type="dxa"/>
            <w:tcBorders>
              <w:top w:val="single" w:sz="4" w:space="0" w:color="000000"/>
              <w:left w:val="single" w:sz="4" w:space="0" w:color="000000"/>
              <w:bottom w:val="single" w:sz="4" w:space="0" w:color="000000"/>
              <w:right w:val="single" w:sz="4" w:space="0" w:color="000000"/>
            </w:tcBorders>
          </w:tcPr>
          <w:p w14:paraId="348170F6"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Investiția</w:t>
            </w:r>
          </w:p>
        </w:tc>
        <w:tc>
          <w:tcPr>
            <w:tcW w:w="5852" w:type="dxa"/>
            <w:tcBorders>
              <w:top w:val="single" w:sz="4" w:space="0" w:color="000000"/>
              <w:left w:val="single" w:sz="4" w:space="0" w:color="000000"/>
              <w:bottom w:val="single" w:sz="4" w:space="0" w:color="000000"/>
              <w:right w:val="single" w:sz="4" w:space="0" w:color="000000"/>
            </w:tcBorders>
          </w:tcPr>
          <w:p w14:paraId="64D74B55" w14:textId="77777777" w:rsidR="00091ABE" w:rsidRPr="00C538CF" w:rsidRDefault="00000000">
            <w:pPr>
              <w:widowControl w:val="0"/>
              <w:rPr>
                <w:szCs w:val="20"/>
              </w:rPr>
            </w:pPr>
            <w:r w:rsidRPr="00C538CF">
              <w:rPr>
                <w:szCs w:val="20"/>
              </w:rPr>
              <w:t xml:space="preserve">I4. </w:t>
            </w:r>
            <w:r w:rsidRPr="00C538CF">
              <w:rPr>
                <w:rFonts w:eastAsia="Calibri" w:cs="Arial"/>
                <w:bCs/>
                <w:iCs/>
                <w:color w:val="333333"/>
                <w:szCs w:val="20"/>
                <w:lang w:val="en-US"/>
              </w:rPr>
              <w:t>PROIECTE TRANSFRONTALIERE ȘI MULTINAȚIONALE – PROCESOARE CU CONSUM REDUS DE ENERGIE ȘI CIPURI SEMICONDUCTOARE</w:t>
            </w:r>
          </w:p>
        </w:tc>
      </w:tr>
    </w:tbl>
    <w:p w14:paraId="555FD729" w14:textId="77777777" w:rsidR="00091ABE" w:rsidRDefault="00091ABE">
      <w:pPr>
        <w:spacing w:before="40" w:after="40"/>
        <w:jc w:val="both"/>
        <w:rPr>
          <w:b/>
          <w:bCs/>
          <w:sz w:val="22"/>
          <w:szCs w:val="22"/>
        </w:rPr>
      </w:pPr>
    </w:p>
    <w:p w14:paraId="58CE1C34" w14:textId="77777777" w:rsidR="00091ABE" w:rsidRDefault="00000000">
      <w:pPr>
        <w:pStyle w:val="Heading1"/>
        <w:rPr>
          <w:color w:val="7030A0"/>
          <w:szCs w:val="22"/>
        </w:rPr>
      </w:pPr>
      <w:bookmarkStart w:id="1" w:name="_Toc151027402"/>
      <w:r>
        <w:rPr>
          <w:color w:val="7030A0"/>
          <w:szCs w:val="22"/>
        </w:rPr>
        <w:t>INFORMAŢII PRIVIND SOLICITANTUL</w:t>
      </w:r>
      <w:bookmarkEnd w:id="1"/>
    </w:p>
    <w:p w14:paraId="3EF287C8" w14:textId="77777777" w:rsidR="007A18A2" w:rsidRDefault="007A18A2" w:rsidP="00F84D79">
      <w:pPr>
        <w:pStyle w:val="Heading2"/>
        <w:numPr>
          <w:ilvl w:val="0"/>
          <w:numId w:val="0"/>
        </w:numPr>
        <w:rPr>
          <w:color w:val="7030A0"/>
          <w:szCs w:val="22"/>
        </w:rPr>
      </w:pPr>
      <w:bookmarkStart w:id="2" w:name="DateSoli"/>
      <w:bookmarkEnd w:id="2"/>
    </w:p>
    <w:p w14:paraId="761CEEB3" w14:textId="55B2945D" w:rsidR="00091ABE" w:rsidRPr="00F84D79" w:rsidRDefault="00F84D79" w:rsidP="007A18A2">
      <w:pPr>
        <w:pStyle w:val="Heading2"/>
        <w:numPr>
          <w:ilvl w:val="0"/>
          <w:numId w:val="0"/>
        </w:numPr>
        <w:shd w:val="clear" w:color="auto" w:fill="D9D9D9" w:themeFill="background1" w:themeFillShade="D9"/>
        <w:rPr>
          <w:color w:val="7030A0"/>
          <w:szCs w:val="22"/>
        </w:rPr>
      </w:pPr>
      <w:bookmarkStart w:id="3" w:name="_Toc151027403"/>
      <w:r w:rsidRPr="00F84D79">
        <w:rPr>
          <w:color w:val="7030A0"/>
          <w:szCs w:val="22"/>
        </w:rPr>
        <w:t xml:space="preserve">1.1.1 </w:t>
      </w:r>
      <w:bookmarkStart w:id="4" w:name="_Hlk149304811"/>
      <w:r w:rsidRPr="00F84D79">
        <w:rPr>
          <w:color w:val="7030A0"/>
          <w:szCs w:val="22"/>
        </w:rPr>
        <w:t>Informații solicitant</w:t>
      </w:r>
      <w:bookmarkEnd w:id="3"/>
    </w:p>
    <w:tbl>
      <w:tblPr>
        <w:tblW w:w="8904" w:type="dxa"/>
        <w:tblInd w:w="-5" w:type="dxa"/>
        <w:tblLayout w:type="fixed"/>
        <w:tblLook w:val="0000" w:firstRow="0" w:lastRow="0" w:firstColumn="0" w:lastColumn="0" w:noHBand="0" w:noVBand="0"/>
      </w:tblPr>
      <w:tblGrid>
        <w:gridCol w:w="3130"/>
        <w:gridCol w:w="5337"/>
        <w:gridCol w:w="437"/>
      </w:tblGrid>
      <w:tr w:rsidR="00091ABE" w:rsidRPr="00C538CF" w14:paraId="1D33781A"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4EFE33E0"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Denumirea solicitantului</w:t>
            </w:r>
          </w:p>
        </w:tc>
        <w:tc>
          <w:tcPr>
            <w:tcW w:w="5769" w:type="dxa"/>
            <w:gridSpan w:val="2"/>
            <w:tcBorders>
              <w:top w:val="single" w:sz="4" w:space="0" w:color="000000"/>
              <w:left w:val="single" w:sz="4" w:space="0" w:color="000000"/>
              <w:bottom w:val="single" w:sz="4" w:space="0" w:color="000000"/>
              <w:right w:val="single" w:sz="4" w:space="0" w:color="000000"/>
            </w:tcBorders>
          </w:tcPr>
          <w:p w14:paraId="0918F31E" w14:textId="77777777" w:rsidR="00091ABE" w:rsidRPr="00C538CF" w:rsidRDefault="00000000">
            <w:pPr>
              <w:pStyle w:val="instruct"/>
              <w:jc w:val="both"/>
              <w:rPr>
                <w:szCs w:val="20"/>
              </w:rPr>
            </w:pPr>
            <w:r w:rsidRPr="00C538CF">
              <w:rPr>
                <w:szCs w:val="20"/>
              </w:rPr>
              <w:t>Completaţi cu denumirea completă a solicitantului, aşa cum apare în actele constitutive</w:t>
            </w:r>
          </w:p>
        </w:tc>
      </w:tr>
      <w:tr w:rsidR="00091ABE" w:rsidRPr="00C538CF" w14:paraId="71104707"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934BBE" w14:textId="717B13AF" w:rsidR="00091ABE" w:rsidRPr="00C538CF" w:rsidRDefault="00000000">
            <w:pPr>
              <w:widowControl w:val="0"/>
              <w:spacing w:before="40" w:after="40"/>
              <w:rPr>
                <w:b/>
                <w:bCs/>
                <w:szCs w:val="20"/>
              </w:rPr>
            </w:pPr>
            <w:r w:rsidRPr="00C538CF">
              <w:rPr>
                <w:b/>
                <w:bCs/>
                <w:szCs w:val="20"/>
              </w:rPr>
              <w:t xml:space="preserve">Tip </w:t>
            </w:r>
            <w:r w:rsidR="00FC5FCB">
              <w:rPr>
                <w:b/>
                <w:bCs/>
                <w:szCs w:val="20"/>
              </w:rPr>
              <w:t>entitate</w:t>
            </w:r>
            <w:r w:rsidRPr="00C538CF">
              <w:rPr>
                <w:b/>
                <w:bCs/>
                <w:szCs w:val="20"/>
              </w:rPr>
              <w:t>*</w:t>
            </w:r>
          </w:p>
        </w:tc>
        <w:tc>
          <w:tcPr>
            <w:tcW w:w="5769" w:type="dxa"/>
            <w:gridSpan w:val="2"/>
            <w:tcBorders>
              <w:top w:val="single" w:sz="4" w:space="0" w:color="000000"/>
              <w:left w:val="single" w:sz="4" w:space="0" w:color="000000"/>
              <w:bottom w:val="single" w:sz="4" w:space="0" w:color="000000"/>
              <w:right w:val="single" w:sz="4" w:space="0" w:color="000000"/>
            </w:tcBorders>
          </w:tcPr>
          <w:p w14:paraId="5FCDB11B" w14:textId="77777777" w:rsidR="00091ABE" w:rsidRPr="00C538CF" w:rsidRDefault="00091ABE">
            <w:pPr>
              <w:pStyle w:val="instruct"/>
              <w:rPr>
                <w:szCs w:val="20"/>
              </w:rPr>
            </w:pPr>
          </w:p>
        </w:tc>
      </w:tr>
      <w:tr w:rsidR="00091ABE" w:rsidRPr="00C538CF" w14:paraId="3AFCDFBD"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881B8CD" w14:textId="77777777" w:rsidR="00091ABE" w:rsidRPr="00C538CF" w:rsidRDefault="00000000">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439B619F" w14:textId="77777777" w:rsidR="00091ABE" w:rsidRPr="00C538CF" w:rsidRDefault="00091ABE">
            <w:pPr>
              <w:pStyle w:val="instruct"/>
              <w:rPr>
                <w:szCs w:val="20"/>
              </w:rPr>
            </w:pPr>
          </w:p>
        </w:tc>
      </w:tr>
      <w:tr w:rsidR="00091ABE" w:rsidRPr="00C538CF" w14:paraId="4B1AB335"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2201A5F" w14:textId="77777777" w:rsidR="00091ABE" w:rsidRPr="00C538CF" w:rsidRDefault="00000000">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74A077A4" w14:textId="77777777" w:rsidR="00091ABE" w:rsidRPr="00C538CF" w:rsidRDefault="00000000">
            <w:pPr>
              <w:pStyle w:val="instruct"/>
              <w:jc w:val="both"/>
              <w:rPr>
                <w:szCs w:val="20"/>
              </w:rPr>
            </w:pPr>
            <w:r w:rsidRPr="00C538CF">
              <w:rPr>
                <w:szCs w:val="20"/>
              </w:rPr>
              <w:t>Completaţi cu adresa poştală a sediului social</w:t>
            </w:r>
          </w:p>
        </w:tc>
      </w:tr>
      <w:tr w:rsidR="00091ABE" w:rsidRPr="00C538CF" w14:paraId="3EAAA4C8"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59CFFE" w14:textId="77777777" w:rsidR="00091ABE" w:rsidRPr="00C538CF" w:rsidRDefault="00000000">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428D3803" w14:textId="77777777" w:rsidR="00091ABE" w:rsidRPr="00C538CF" w:rsidRDefault="00000000">
            <w:pPr>
              <w:pStyle w:val="instruct"/>
              <w:jc w:val="both"/>
              <w:rPr>
                <w:szCs w:val="20"/>
              </w:rPr>
            </w:pPr>
            <w:r w:rsidRPr="00C538CF">
              <w:rPr>
                <w:szCs w:val="20"/>
              </w:rPr>
              <w:t>Completaţi cu adresa de poştă electronică generală a organizaţiei sau a reprezentantului legal sau a persoanei de contact</w:t>
            </w:r>
          </w:p>
        </w:tc>
      </w:tr>
      <w:tr w:rsidR="00091ABE" w14:paraId="71EDC3D7" w14:textId="77777777" w:rsidTr="001B2625">
        <w:tblPrEx>
          <w:tblLook w:val="01E0" w:firstRow="1" w:lastRow="1" w:firstColumn="1" w:lastColumn="1" w:noHBand="0" w:noVBand="0"/>
        </w:tblPrEx>
        <w:trPr>
          <w:gridAfter w:val="1"/>
          <w:wAfter w:w="437" w:type="dxa"/>
        </w:trPr>
        <w:tc>
          <w:tcPr>
            <w:tcW w:w="8467" w:type="dxa"/>
            <w:gridSpan w:val="2"/>
            <w:vAlign w:val="center"/>
          </w:tcPr>
          <w:p w14:paraId="5C98EDF5" w14:textId="5488B188" w:rsidR="00091ABE" w:rsidRDefault="001B2625">
            <w:pPr>
              <w:pStyle w:val="instruct"/>
              <w:jc w:val="both"/>
              <w:rPr>
                <w:b/>
                <w:bCs/>
                <w:sz w:val="22"/>
                <w:szCs w:val="22"/>
              </w:rPr>
            </w:pPr>
            <w:r>
              <w:rPr>
                <w:sz w:val="22"/>
                <w:szCs w:val="22"/>
              </w:rPr>
              <w:t>*</w:t>
            </w:r>
            <w:r w:rsidR="00FC5FCB">
              <w:rPr>
                <w:sz w:val="22"/>
                <w:szCs w:val="22"/>
              </w:rPr>
              <w:t xml:space="preserve">Organism de cercetare – dezvoltare, universitate sau instituție de învățământ superio, </w:t>
            </w:r>
            <w:r>
              <w:rPr>
                <w:sz w:val="22"/>
                <w:szCs w:val="22"/>
              </w:rPr>
              <w:t>IMM sau alt tip de întreprindere</w:t>
            </w:r>
          </w:p>
        </w:tc>
      </w:tr>
    </w:tbl>
    <w:p w14:paraId="497F0844" w14:textId="3CA9F559" w:rsidR="00091ABE" w:rsidRPr="00F84D79" w:rsidRDefault="00F84D79" w:rsidP="00F84D79">
      <w:pPr>
        <w:pStyle w:val="Heading2"/>
        <w:numPr>
          <w:ilvl w:val="0"/>
          <w:numId w:val="0"/>
        </w:numPr>
        <w:rPr>
          <w:color w:val="7030A0"/>
          <w:szCs w:val="22"/>
        </w:rPr>
      </w:pPr>
      <w:bookmarkStart w:id="5" w:name="_Toc151027404"/>
      <w:r w:rsidRPr="00F84D79">
        <w:rPr>
          <w:color w:val="7030A0"/>
          <w:szCs w:val="22"/>
        </w:rPr>
        <w:t>1.1.2. Taxa pe valoarea adăugată</w:t>
      </w:r>
      <w:bookmarkEnd w:id="5"/>
    </w:p>
    <w:p w14:paraId="296CE79B" w14:textId="77BFA837" w:rsidR="00091ABE" w:rsidRDefault="00000000">
      <w:pPr>
        <w:pStyle w:val="Heading3"/>
        <w:rPr>
          <w:sz w:val="22"/>
          <w:szCs w:val="22"/>
        </w:rPr>
      </w:pPr>
      <w:r>
        <w:rPr>
          <w:sz w:val="22"/>
          <w:szCs w:val="22"/>
        </w:rPr>
        <w:t xml:space="preserve">Întreprinderea </w:t>
      </w:r>
      <w:r w:rsidR="00F84D79">
        <w:rPr>
          <w:sz w:val="22"/>
          <w:szCs w:val="22"/>
        </w:rPr>
        <w:t xml:space="preserve">solicitantă </w:t>
      </w:r>
      <w:r>
        <w:rPr>
          <w:sz w:val="22"/>
          <w:szCs w:val="22"/>
        </w:rPr>
        <w:t>este plătitoare de TVA?</w:t>
      </w:r>
    </w:p>
    <w:p w14:paraId="51FDE30C" w14:textId="77777777" w:rsidR="00091ABE" w:rsidRDefault="00000000">
      <w:pPr>
        <w:rPr>
          <w:sz w:val="22"/>
          <w:szCs w:val="22"/>
        </w:rPr>
      </w:pPr>
      <w:r>
        <w:fldChar w:fldCharType="begin">
          <w:ffData>
            <w:name w:val=""/>
            <w:enabled/>
            <w:calcOnExit w:val="0"/>
            <w:checkBox>
              <w:sizeAuto/>
              <w:default w:val="0"/>
            </w:checkBox>
          </w:ffData>
        </w:fldChar>
      </w:r>
      <w:r>
        <w:rPr>
          <w:sz w:val="22"/>
          <w:szCs w:val="22"/>
        </w:rPr>
        <w:instrText>FORMCHECKBOX</w:instrText>
      </w:r>
      <w:r>
        <w:rPr>
          <w:sz w:val="22"/>
          <w:szCs w:val="22"/>
        </w:rPr>
      </w:r>
      <w:r>
        <w:rPr>
          <w:sz w:val="22"/>
          <w:szCs w:val="22"/>
        </w:rPr>
        <w:fldChar w:fldCharType="separate"/>
      </w:r>
      <w:bookmarkStart w:id="6" w:name="__Fieldmark__18524_3957795629"/>
      <w:bookmarkEnd w:id="6"/>
      <w:r>
        <w:rPr>
          <w:sz w:val="22"/>
          <w:szCs w:val="22"/>
        </w:rPr>
        <w:fldChar w:fldCharType="end"/>
      </w:r>
      <w:r>
        <w:rPr>
          <w:sz w:val="22"/>
          <w:szCs w:val="22"/>
        </w:rPr>
        <w:t xml:space="preserve"> Da </w:t>
      </w:r>
    </w:p>
    <w:p w14:paraId="13FC36FA" w14:textId="77777777" w:rsidR="00091ABE" w:rsidRDefault="00000000">
      <w:pPr>
        <w:rPr>
          <w:sz w:val="22"/>
          <w:szCs w:val="22"/>
        </w:rPr>
      </w:pPr>
      <w:r>
        <w:fldChar w:fldCharType="begin">
          <w:ffData>
            <w:name w:val=""/>
            <w:enabled/>
            <w:calcOnExit w:val="0"/>
            <w:checkBox>
              <w:sizeAuto/>
              <w:default w:val="0"/>
            </w:checkBox>
          </w:ffData>
        </w:fldChar>
      </w:r>
      <w:r>
        <w:rPr>
          <w:sz w:val="22"/>
          <w:szCs w:val="22"/>
        </w:rPr>
        <w:instrText>FORMCHECKBOX</w:instrText>
      </w:r>
      <w:r>
        <w:rPr>
          <w:sz w:val="22"/>
          <w:szCs w:val="22"/>
        </w:rPr>
      </w:r>
      <w:r>
        <w:rPr>
          <w:sz w:val="22"/>
          <w:szCs w:val="22"/>
        </w:rPr>
        <w:fldChar w:fldCharType="separate"/>
      </w:r>
      <w:bookmarkStart w:id="7" w:name="__Fieldmark__18527_3957795629"/>
      <w:bookmarkEnd w:id="7"/>
      <w:r>
        <w:rPr>
          <w:sz w:val="22"/>
          <w:szCs w:val="22"/>
        </w:rPr>
        <w:fldChar w:fldCharType="end"/>
      </w:r>
      <w:r>
        <w:rPr>
          <w:sz w:val="22"/>
          <w:szCs w:val="22"/>
        </w:rPr>
        <w:t xml:space="preserve"> Nu</w:t>
      </w:r>
    </w:p>
    <w:p w14:paraId="4DD5D2B6" w14:textId="77777777" w:rsidR="00091ABE" w:rsidRDefault="00091ABE">
      <w:pPr>
        <w:rPr>
          <w:sz w:val="22"/>
          <w:szCs w:val="22"/>
        </w:rPr>
      </w:pPr>
    </w:p>
    <w:p w14:paraId="147E6B5A" w14:textId="34394936" w:rsidR="00091ABE" w:rsidRPr="00F84D79" w:rsidRDefault="00F84D79" w:rsidP="00F84D79">
      <w:pPr>
        <w:pStyle w:val="Heading2"/>
        <w:numPr>
          <w:ilvl w:val="0"/>
          <w:numId w:val="0"/>
        </w:numPr>
        <w:rPr>
          <w:color w:val="7030A0"/>
          <w:szCs w:val="22"/>
        </w:rPr>
      </w:pPr>
      <w:bookmarkStart w:id="8" w:name="ReprLegal"/>
      <w:bookmarkStart w:id="9" w:name="_Toc151027405"/>
      <w:bookmarkEnd w:id="8"/>
      <w:r w:rsidRPr="00F84D79">
        <w:rPr>
          <w:color w:val="7030A0"/>
          <w:szCs w:val="22"/>
        </w:rPr>
        <w:t>1.1.3. Reprezentantul legal/împuternicitul Solicitantului</w:t>
      </w:r>
      <w:bookmarkEnd w:id="9"/>
      <w:r w:rsidRPr="00F84D79">
        <w:rPr>
          <w:color w:val="7030A0"/>
          <w:szCs w:val="22"/>
        </w:rPr>
        <w:t xml:space="preserve"> </w:t>
      </w:r>
    </w:p>
    <w:p w14:paraId="50E91145" w14:textId="77777777" w:rsidR="00091ABE" w:rsidRDefault="00000000">
      <w:pPr>
        <w:pStyle w:val="instruct"/>
        <w:jc w:val="both"/>
        <w:rPr>
          <w:sz w:val="22"/>
          <w:szCs w:val="22"/>
        </w:rPr>
      </w:pPr>
      <w:r>
        <w:rPr>
          <w:sz w:val="22"/>
          <w:szCs w:val="22"/>
        </w:rPr>
        <w:t>Reprezentantul legal/împuternicitul solicitantului este persoana care are dreptul, conform actelor de constituire/ statut  să reprezinte întreprinderea  şi să semneze în numele acesteia.</w:t>
      </w:r>
    </w:p>
    <w:p w14:paraId="1848590A" w14:textId="77777777" w:rsidR="00091ABE" w:rsidRDefault="00091ABE">
      <w:pPr>
        <w:pStyle w:val="instruct"/>
        <w:jc w:val="both"/>
        <w:rPr>
          <w:sz w:val="22"/>
          <w:szCs w:val="22"/>
        </w:rPr>
      </w:pPr>
    </w:p>
    <w:tbl>
      <w:tblPr>
        <w:tblW w:w="8899" w:type="dxa"/>
        <w:tblLook w:val="0000" w:firstRow="0" w:lastRow="0" w:firstColumn="0" w:lastColumn="0" w:noHBand="0" w:noVBand="0"/>
      </w:tblPr>
      <w:tblGrid>
        <w:gridCol w:w="2412"/>
        <w:gridCol w:w="6413"/>
        <w:gridCol w:w="345"/>
      </w:tblGrid>
      <w:tr w:rsidR="00091ABE" w14:paraId="48CBF3F4"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A8C875C" w14:textId="77777777" w:rsidR="00091ABE" w:rsidRDefault="00000000">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7" w:type="dxa"/>
            <w:gridSpan w:val="2"/>
            <w:tcBorders>
              <w:top w:val="single" w:sz="4" w:space="0" w:color="000000"/>
              <w:left w:val="single" w:sz="4" w:space="0" w:color="000000"/>
              <w:bottom w:val="single" w:sz="4" w:space="0" w:color="000000"/>
              <w:right w:val="single" w:sz="4" w:space="0" w:color="000000"/>
            </w:tcBorders>
          </w:tcPr>
          <w:p w14:paraId="6C31AD22" w14:textId="77777777" w:rsidR="00091ABE" w:rsidRDefault="00000000">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091ABE" w14:paraId="2EBA53C1"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535AA232" w14:textId="77777777" w:rsidR="00091ABE" w:rsidRDefault="00000000">
            <w:pPr>
              <w:widowControl w:val="0"/>
              <w:spacing w:before="40" w:after="40"/>
              <w:rPr>
                <w:b/>
                <w:bCs/>
                <w:sz w:val="22"/>
                <w:szCs w:val="22"/>
              </w:rPr>
            </w:pPr>
            <w:r>
              <w:rPr>
                <w:b/>
                <w:bCs/>
                <w:sz w:val="22"/>
                <w:szCs w:val="22"/>
              </w:rPr>
              <w:t>Funcţia</w:t>
            </w:r>
          </w:p>
        </w:tc>
        <w:tc>
          <w:tcPr>
            <w:tcW w:w="6837" w:type="dxa"/>
            <w:gridSpan w:val="2"/>
            <w:tcBorders>
              <w:top w:val="single" w:sz="4" w:space="0" w:color="000000"/>
              <w:left w:val="single" w:sz="4" w:space="0" w:color="000000"/>
              <w:bottom w:val="single" w:sz="4" w:space="0" w:color="000000"/>
              <w:right w:val="single" w:sz="4" w:space="0" w:color="000000"/>
            </w:tcBorders>
          </w:tcPr>
          <w:p w14:paraId="570D27BD" w14:textId="77777777" w:rsidR="00091ABE" w:rsidRDefault="00091ABE">
            <w:pPr>
              <w:widowControl w:val="0"/>
              <w:spacing w:before="40" w:after="40"/>
              <w:rPr>
                <w:rFonts w:cs="Arial"/>
                <w:sz w:val="22"/>
                <w:szCs w:val="22"/>
              </w:rPr>
            </w:pPr>
          </w:p>
        </w:tc>
      </w:tr>
      <w:tr w:rsidR="00091ABE" w14:paraId="4DC546F6"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3D2BE1A3" w14:textId="77777777" w:rsidR="00091ABE" w:rsidRDefault="00000000">
            <w:pPr>
              <w:widowControl w:val="0"/>
              <w:spacing w:before="40" w:after="40"/>
              <w:rPr>
                <w:b/>
                <w:bCs/>
                <w:sz w:val="22"/>
                <w:szCs w:val="22"/>
              </w:rPr>
            </w:pPr>
            <w:r>
              <w:rPr>
                <w:b/>
                <w:bCs/>
                <w:sz w:val="22"/>
                <w:szCs w:val="22"/>
              </w:rPr>
              <w:t>Numărul de telefon</w:t>
            </w:r>
          </w:p>
        </w:tc>
        <w:tc>
          <w:tcPr>
            <w:tcW w:w="6837" w:type="dxa"/>
            <w:gridSpan w:val="2"/>
            <w:tcBorders>
              <w:top w:val="single" w:sz="4" w:space="0" w:color="000000"/>
              <w:left w:val="single" w:sz="4" w:space="0" w:color="000000"/>
              <w:bottom w:val="single" w:sz="4" w:space="0" w:color="000000"/>
              <w:right w:val="single" w:sz="4" w:space="0" w:color="000000"/>
            </w:tcBorders>
          </w:tcPr>
          <w:p w14:paraId="577C11D7" w14:textId="77777777" w:rsidR="00091ABE" w:rsidRDefault="00091ABE">
            <w:pPr>
              <w:widowControl w:val="0"/>
              <w:spacing w:before="40" w:after="40"/>
              <w:rPr>
                <w:rFonts w:cs="Arial"/>
                <w:sz w:val="22"/>
                <w:szCs w:val="22"/>
              </w:rPr>
            </w:pPr>
          </w:p>
        </w:tc>
      </w:tr>
      <w:tr w:rsidR="00091ABE" w14:paraId="0E900C07"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4402DC0" w14:textId="77777777" w:rsidR="00091ABE" w:rsidRDefault="00000000">
            <w:pPr>
              <w:widowControl w:val="0"/>
              <w:spacing w:before="40" w:after="40"/>
              <w:rPr>
                <w:b/>
                <w:bCs/>
                <w:sz w:val="22"/>
                <w:szCs w:val="22"/>
              </w:rPr>
            </w:pPr>
            <w:r>
              <w:rPr>
                <w:b/>
                <w:bCs/>
                <w:sz w:val="22"/>
                <w:szCs w:val="22"/>
              </w:rPr>
              <w:t>Email</w:t>
            </w:r>
          </w:p>
        </w:tc>
        <w:tc>
          <w:tcPr>
            <w:tcW w:w="6837" w:type="dxa"/>
            <w:gridSpan w:val="2"/>
            <w:tcBorders>
              <w:top w:val="single" w:sz="4" w:space="0" w:color="000000"/>
              <w:left w:val="single" w:sz="4" w:space="0" w:color="000000"/>
              <w:bottom w:val="single" w:sz="4" w:space="0" w:color="000000"/>
              <w:right w:val="single" w:sz="4" w:space="0" w:color="000000"/>
            </w:tcBorders>
          </w:tcPr>
          <w:p w14:paraId="4D27E52F" w14:textId="77777777" w:rsidR="00091ABE" w:rsidRDefault="00091ABE">
            <w:pPr>
              <w:widowControl w:val="0"/>
              <w:spacing w:before="40" w:after="40"/>
              <w:rPr>
                <w:rFonts w:cs="Arial"/>
                <w:sz w:val="22"/>
                <w:szCs w:val="22"/>
              </w:rPr>
            </w:pPr>
          </w:p>
        </w:tc>
      </w:tr>
      <w:tr w:rsidR="00091ABE" w14:paraId="04A11E69" w14:textId="77777777" w:rsidTr="0027245E">
        <w:trPr>
          <w:trHeight w:val="364"/>
        </w:trPr>
        <w:tc>
          <w:tcPr>
            <w:tcW w:w="8389" w:type="dxa"/>
            <w:gridSpan w:val="2"/>
            <w:vAlign w:val="center"/>
          </w:tcPr>
          <w:p w14:paraId="79A9F543" w14:textId="6AE1251D" w:rsidR="0027245E" w:rsidRDefault="0027245E" w:rsidP="0027245E">
            <w:pPr>
              <w:pStyle w:val="Heading2"/>
              <w:numPr>
                <w:ilvl w:val="0"/>
                <w:numId w:val="0"/>
              </w:numPr>
              <w:rPr>
                <w:color w:val="7030A0"/>
                <w:szCs w:val="22"/>
              </w:rPr>
            </w:pPr>
            <w:bookmarkStart w:id="10" w:name="PersContact"/>
            <w:bookmarkStart w:id="11" w:name="_Toc151027406"/>
            <w:bookmarkEnd w:id="10"/>
            <w:r>
              <w:rPr>
                <w:color w:val="7030A0"/>
                <w:szCs w:val="22"/>
              </w:rPr>
              <w:t>1.1.4. Responsabil de proiect (manager de proiect) pentru Solicitant</w:t>
            </w:r>
            <w:bookmarkEnd w:id="11"/>
          </w:p>
          <w:p w14:paraId="0832F345" w14:textId="77777777"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p w14:paraId="0684D117" w14:textId="77777777" w:rsidR="0027245E" w:rsidRDefault="0027245E" w:rsidP="0027245E">
            <w:pPr>
              <w:pStyle w:val="instruct"/>
              <w:jc w:val="both"/>
              <w:rPr>
                <w:sz w:val="22"/>
                <w:szCs w:val="22"/>
              </w:rPr>
            </w:pPr>
          </w:p>
          <w:tbl>
            <w:tblPr>
              <w:tblW w:w="9144" w:type="dxa"/>
              <w:tblLook w:val="0000" w:firstRow="0" w:lastRow="0" w:firstColumn="0" w:lastColumn="0" w:noHBand="0" w:noVBand="0"/>
            </w:tblPr>
            <w:tblGrid>
              <w:gridCol w:w="1615"/>
              <w:gridCol w:w="7529"/>
            </w:tblGrid>
            <w:tr w:rsidR="0027245E" w14:paraId="2972F583"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25AB4F25" w14:textId="77777777" w:rsidR="0027245E" w:rsidRDefault="0027245E" w:rsidP="0027245E">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4117" w:type="pct"/>
                  <w:tcBorders>
                    <w:top w:val="single" w:sz="4" w:space="0" w:color="000000"/>
                    <w:left w:val="single" w:sz="4" w:space="0" w:color="000000"/>
                    <w:bottom w:val="single" w:sz="4" w:space="0" w:color="000000"/>
                    <w:right w:val="single" w:sz="4" w:space="0" w:color="000000"/>
                  </w:tcBorders>
                </w:tcPr>
                <w:p w14:paraId="3808174F" w14:textId="77777777" w:rsidR="0027245E" w:rsidRDefault="0027245E" w:rsidP="0027245E">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378A29AF"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3A4164D4" w14:textId="77777777" w:rsidR="0027245E" w:rsidRDefault="0027245E" w:rsidP="0027245E">
                  <w:pPr>
                    <w:widowControl w:val="0"/>
                    <w:spacing w:before="40" w:after="40"/>
                    <w:rPr>
                      <w:b/>
                      <w:bCs/>
                      <w:sz w:val="22"/>
                      <w:szCs w:val="22"/>
                    </w:rPr>
                  </w:pPr>
                  <w:r>
                    <w:rPr>
                      <w:b/>
                      <w:bCs/>
                      <w:sz w:val="22"/>
                      <w:szCs w:val="22"/>
                    </w:rPr>
                    <w:t>Funcţia</w:t>
                  </w:r>
                </w:p>
              </w:tc>
              <w:tc>
                <w:tcPr>
                  <w:tcW w:w="4117" w:type="pct"/>
                  <w:tcBorders>
                    <w:top w:val="single" w:sz="4" w:space="0" w:color="000000"/>
                    <w:left w:val="single" w:sz="4" w:space="0" w:color="000000"/>
                    <w:bottom w:val="single" w:sz="4" w:space="0" w:color="000000"/>
                    <w:right w:val="single" w:sz="4" w:space="0" w:color="000000"/>
                  </w:tcBorders>
                </w:tcPr>
                <w:p w14:paraId="79C5E25E" w14:textId="77777777" w:rsidR="0027245E" w:rsidRDefault="0027245E" w:rsidP="0027245E">
                  <w:pPr>
                    <w:widowControl w:val="0"/>
                    <w:spacing w:before="40" w:after="40"/>
                    <w:rPr>
                      <w:rFonts w:cs="Arial"/>
                      <w:sz w:val="22"/>
                      <w:szCs w:val="22"/>
                    </w:rPr>
                  </w:pPr>
                </w:p>
              </w:tc>
            </w:tr>
            <w:tr w:rsidR="0027245E" w14:paraId="2AD96F18"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4A6DEA07" w14:textId="77777777" w:rsidR="0027245E" w:rsidRDefault="0027245E" w:rsidP="0027245E">
                  <w:pPr>
                    <w:widowControl w:val="0"/>
                    <w:spacing w:before="40" w:after="40"/>
                    <w:rPr>
                      <w:b/>
                      <w:bCs/>
                      <w:sz w:val="22"/>
                      <w:szCs w:val="22"/>
                    </w:rPr>
                  </w:pPr>
                  <w:r>
                    <w:rPr>
                      <w:b/>
                      <w:bCs/>
                      <w:sz w:val="22"/>
                      <w:szCs w:val="22"/>
                    </w:rPr>
                    <w:t>Numărul de telefon</w:t>
                  </w:r>
                </w:p>
              </w:tc>
              <w:tc>
                <w:tcPr>
                  <w:tcW w:w="4117" w:type="pct"/>
                  <w:tcBorders>
                    <w:top w:val="single" w:sz="4" w:space="0" w:color="000000"/>
                    <w:left w:val="single" w:sz="4" w:space="0" w:color="000000"/>
                    <w:bottom w:val="single" w:sz="4" w:space="0" w:color="000000"/>
                    <w:right w:val="single" w:sz="4" w:space="0" w:color="000000"/>
                  </w:tcBorders>
                </w:tcPr>
                <w:p w14:paraId="75B7E502" w14:textId="77777777" w:rsidR="0027245E" w:rsidRDefault="0027245E" w:rsidP="0027245E">
                  <w:pPr>
                    <w:widowControl w:val="0"/>
                    <w:spacing w:before="40" w:after="40"/>
                    <w:rPr>
                      <w:rFonts w:cs="Arial"/>
                      <w:sz w:val="22"/>
                      <w:szCs w:val="22"/>
                    </w:rPr>
                  </w:pPr>
                </w:p>
              </w:tc>
            </w:tr>
            <w:tr w:rsidR="0027245E" w14:paraId="6B3902FD"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7287BED0" w14:textId="77777777" w:rsidR="0027245E" w:rsidRDefault="0027245E" w:rsidP="0027245E">
                  <w:pPr>
                    <w:widowControl w:val="0"/>
                    <w:spacing w:before="40" w:after="40"/>
                    <w:rPr>
                      <w:b/>
                      <w:bCs/>
                      <w:sz w:val="22"/>
                      <w:szCs w:val="22"/>
                    </w:rPr>
                  </w:pPr>
                  <w:r>
                    <w:rPr>
                      <w:b/>
                      <w:bCs/>
                      <w:sz w:val="22"/>
                      <w:szCs w:val="22"/>
                    </w:rPr>
                    <w:t>Email</w:t>
                  </w:r>
                </w:p>
              </w:tc>
              <w:tc>
                <w:tcPr>
                  <w:tcW w:w="4117" w:type="pct"/>
                  <w:tcBorders>
                    <w:top w:val="single" w:sz="4" w:space="0" w:color="000000"/>
                    <w:left w:val="single" w:sz="4" w:space="0" w:color="000000"/>
                    <w:bottom w:val="single" w:sz="4" w:space="0" w:color="000000"/>
                    <w:right w:val="single" w:sz="4" w:space="0" w:color="000000"/>
                  </w:tcBorders>
                </w:tcPr>
                <w:p w14:paraId="5CB01C42" w14:textId="77777777" w:rsidR="0027245E" w:rsidRDefault="0027245E" w:rsidP="0027245E">
                  <w:pPr>
                    <w:widowControl w:val="0"/>
                    <w:spacing w:before="40" w:after="40"/>
                    <w:rPr>
                      <w:rFonts w:cs="Arial"/>
                      <w:sz w:val="22"/>
                      <w:szCs w:val="22"/>
                    </w:rPr>
                  </w:pPr>
                </w:p>
              </w:tc>
            </w:tr>
            <w:tr w:rsidR="0027245E" w14:paraId="3C67188E" w14:textId="77777777" w:rsidTr="0027245E">
              <w:trPr>
                <w:trHeight w:val="368"/>
              </w:trPr>
              <w:tc>
                <w:tcPr>
                  <w:tcW w:w="883" w:type="pct"/>
                  <w:vAlign w:val="center"/>
                </w:tcPr>
                <w:p w14:paraId="05349D26" w14:textId="77777777" w:rsidR="0027245E" w:rsidRDefault="0027245E" w:rsidP="0027245E">
                  <w:pPr>
                    <w:pStyle w:val="instruct"/>
                    <w:jc w:val="both"/>
                    <w:rPr>
                      <w:b/>
                      <w:bCs/>
                      <w:sz w:val="22"/>
                      <w:szCs w:val="22"/>
                    </w:rPr>
                  </w:pPr>
                </w:p>
              </w:tc>
              <w:tc>
                <w:tcPr>
                  <w:tcW w:w="4117" w:type="pct"/>
                </w:tcPr>
                <w:p w14:paraId="4E7D6A62" w14:textId="77777777" w:rsidR="0027245E" w:rsidRDefault="0027245E" w:rsidP="0027245E">
                  <w:pPr>
                    <w:widowControl w:val="0"/>
                  </w:pPr>
                </w:p>
              </w:tc>
            </w:tr>
          </w:tbl>
          <w:p w14:paraId="472A14C0" w14:textId="77777777" w:rsidR="00091ABE" w:rsidRDefault="00091ABE">
            <w:pPr>
              <w:pStyle w:val="instruct"/>
              <w:jc w:val="both"/>
              <w:rPr>
                <w:b/>
                <w:bCs/>
                <w:sz w:val="22"/>
                <w:szCs w:val="22"/>
              </w:rPr>
            </w:pPr>
          </w:p>
        </w:tc>
        <w:tc>
          <w:tcPr>
            <w:tcW w:w="509" w:type="dxa"/>
          </w:tcPr>
          <w:p w14:paraId="346AEA09" w14:textId="77777777" w:rsidR="00091ABE" w:rsidRDefault="00091ABE">
            <w:pPr>
              <w:widowControl w:val="0"/>
            </w:pPr>
          </w:p>
        </w:tc>
      </w:tr>
    </w:tbl>
    <w:p w14:paraId="34184C08" w14:textId="1C6A1C1D" w:rsidR="00091ABE" w:rsidRDefault="00F84D79" w:rsidP="00F84D79">
      <w:pPr>
        <w:pStyle w:val="Heading2"/>
        <w:numPr>
          <w:ilvl w:val="0"/>
          <w:numId w:val="0"/>
        </w:numPr>
        <w:rPr>
          <w:color w:val="7030A0"/>
          <w:szCs w:val="22"/>
        </w:rPr>
      </w:pPr>
      <w:bookmarkStart w:id="12" w:name="_Toc151027407"/>
      <w:r>
        <w:rPr>
          <w:color w:val="7030A0"/>
          <w:szCs w:val="22"/>
        </w:rPr>
        <w:t>1.1.</w:t>
      </w:r>
      <w:r w:rsidR="0027245E">
        <w:rPr>
          <w:color w:val="7030A0"/>
          <w:szCs w:val="22"/>
        </w:rPr>
        <w:t>5</w:t>
      </w:r>
      <w:r>
        <w:rPr>
          <w:color w:val="7030A0"/>
          <w:szCs w:val="22"/>
        </w:rPr>
        <w:t xml:space="preserve">. Persoana de contact </w:t>
      </w:r>
      <w:r w:rsidR="00881073">
        <w:rPr>
          <w:color w:val="7030A0"/>
          <w:szCs w:val="22"/>
        </w:rPr>
        <w:t>Solicitant</w:t>
      </w:r>
      <w:bookmarkEnd w:id="12"/>
    </w:p>
    <w:p w14:paraId="232996FD" w14:textId="77777777" w:rsidR="00091ABE" w:rsidRDefault="00000000">
      <w:pPr>
        <w:pStyle w:val="instruct"/>
        <w:jc w:val="both"/>
        <w:rPr>
          <w:sz w:val="22"/>
          <w:szCs w:val="22"/>
        </w:rPr>
      </w:pPr>
      <w:r>
        <w:rPr>
          <w:sz w:val="22"/>
          <w:szCs w:val="22"/>
        </w:rPr>
        <w:t>Completaţi această secţiune doar dacă persoana de contact este diferită de reprezentantul legal/împuternicit.</w:t>
      </w:r>
    </w:p>
    <w:p w14:paraId="0D9237B6" w14:textId="4E8588B3" w:rsidR="00091ABE" w:rsidRDefault="00000000">
      <w:pPr>
        <w:pStyle w:val="instruct"/>
        <w:jc w:val="both"/>
        <w:rPr>
          <w:sz w:val="22"/>
          <w:szCs w:val="22"/>
        </w:rPr>
      </w:pPr>
      <w:r>
        <w:rPr>
          <w:sz w:val="22"/>
          <w:szCs w:val="22"/>
        </w:rPr>
        <w:t xml:space="preserve">Persoana de contact este persoana desemnată de Solicitant să menţină contactul cu </w:t>
      </w:r>
      <w:r w:rsidR="00D33CA9">
        <w:rPr>
          <w:sz w:val="22"/>
          <w:szCs w:val="22"/>
        </w:rPr>
        <w:t>a</w:t>
      </w:r>
      <w:r>
        <w:rPr>
          <w:sz w:val="22"/>
          <w:szCs w:val="22"/>
        </w:rPr>
        <w:t xml:space="preserve">dministratorul </w:t>
      </w:r>
      <w:r w:rsidR="00D33CA9">
        <w:rPr>
          <w:sz w:val="22"/>
          <w:szCs w:val="22"/>
        </w:rPr>
        <w:t>de ajutor de stat</w:t>
      </w:r>
      <w:r>
        <w:rPr>
          <w:sz w:val="22"/>
          <w:szCs w:val="22"/>
        </w:rPr>
        <w:t xml:space="preserve"> în procesul de </w:t>
      </w:r>
      <w:r w:rsidR="00D33CA9">
        <w:rPr>
          <w:sz w:val="22"/>
          <w:szCs w:val="22"/>
        </w:rPr>
        <w:t xml:space="preserve">verificare </w:t>
      </w:r>
      <w:r>
        <w:rPr>
          <w:sz w:val="22"/>
          <w:szCs w:val="22"/>
        </w:rPr>
        <w:t>a cererii de finanţare.</w:t>
      </w:r>
    </w:p>
    <w:tbl>
      <w:tblPr>
        <w:tblW w:w="9396" w:type="dxa"/>
        <w:tblLayout w:type="fixed"/>
        <w:tblLook w:val="0000" w:firstRow="0" w:lastRow="0" w:firstColumn="0" w:lastColumn="0" w:noHBand="0" w:noVBand="0"/>
      </w:tblPr>
      <w:tblGrid>
        <w:gridCol w:w="2087"/>
        <w:gridCol w:w="7309"/>
      </w:tblGrid>
      <w:tr w:rsidR="00091ABE" w14:paraId="54B4892E" w14:textId="77777777">
        <w:tc>
          <w:tcPr>
            <w:tcW w:w="2087" w:type="dxa"/>
            <w:tcBorders>
              <w:top w:val="single" w:sz="4" w:space="0" w:color="000000"/>
              <w:left w:val="single" w:sz="4" w:space="0" w:color="000000"/>
              <w:bottom w:val="single" w:sz="4" w:space="0" w:color="000000"/>
              <w:right w:val="single" w:sz="4" w:space="0" w:color="000000"/>
            </w:tcBorders>
          </w:tcPr>
          <w:p w14:paraId="3D7005C1" w14:textId="77777777" w:rsidR="00091ABE" w:rsidRDefault="00000000">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0D997F47" w14:textId="77777777" w:rsidR="00091ABE" w:rsidRDefault="00000000">
            <w:pPr>
              <w:pStyle w:val="instruct"/>
              <w:rPr>
                <w:sz w:val="22"/>
                <w:szCs w:val="22"/>
              </w:rPr>
            </w:pPr>
            <w:r>
              <w:rPr>
                <w:sz w:val="22"/>
                <w:szCs w:val="22"/>
              </w:rPr>
              <w:t>Completaţi cu prenumele şi numele complet al persoanei de contact, inclusiv iniţiala tatălui, aşa cum apare în cartea de identitate</w:t>
            </w:r>
          </w:p>
        </w:tc>
      </w:tr>
      <w:tr w:rsidR="00091ABE" w14:paraId="106ADF4D" w14:textId="77777777">
        <w:tc>
          <w:tcPr>
            <w:tcW w:w="2087" w:type="dxa"/>
            <w:tcBorders>
              <w:top w:val="single" w:sz="4" w:space="0" w:color="000000"/>
              <w:left w:val="single" w:sz="4" w:space="0" w:color="000000"/>
              <w:bottom w:val="single" w:sz="4" w:space="0" w:color="000000"/>
              <w:right w:val="single" w:sz="4" w:space="0" w:color="000000"/>
            </w:tcBorders>
          </w:tcPr>
          <w:p w14:paraId="2CFF8101" w14:textId="77777777" w:rsidR="00091ABE" w:rsidRDefault="00000000">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6104CE4A" w14:textId="77777777" w:rsidR="00091ABE" w:rsidRDefault="00091ABE">
            <w:pPr>
              <w:widowControl w:val="0"/>
              <w:spacing w:before="40" w:after="40"/>
              <w:rPr>
                <w:rFonts w:cs="Arial"/>
                <w:sz w:val="22"/>
                <w:szCs w:val="22"/>
              </w:rPr>
            </w:pPr>
          </w:p>
        </w:tc>
      </w:tr>
      <w:tr w:rsidR="00091ABE" w14:paraId="43C567CC" w14:textId="77777777">
        <w:tc>
          <w:tcPr>
            <w:tcW w:w="2087" w:type="dxa"/>
            <w:tcBorders>
              <w:top w:val="single" w:sz="4" w:space="0" w:color="000000"/>
              <w:left w:val="single" w:sz="4" w:space="0" w:color="000000"/>
              <w:bottom w:val="single" w:sz="4" w:space="0" w:color="000000"/>
              <w:right w:val="single" w:sz="4" w:space="0" w:color="000000"/>
            </w:tcBorders>
          </w:tcPr>
          <w:p w14:paraId="6F054E75" w14:textId="77777777" w:rsidR="00091ABE" w:rsidRDefault="00000000">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99FD544" w14:textId="77777777" w:rsidR="00091ABE" w:rsidRDefault="00091ABE">
            <w:pPr>
              <w:widowControl w:val="0"/>
              <w:spacing w:before="40" w:after="40"/>
              <w:rPr>
                <w:rFonts w:cs="Arial"/>
                <w:sz w:val="22"/>
                <w:szCs w:val="22"/>
              </w:rPr>
            </w:pPr>
          </w:p>
        </w:tc>
      </w:tr>
      <w:tr w:rsidR="00091ABE" w14:paraId="67B6432D" w14:textId="77777777">
        <w:tc>
          <w:tcPr>
            <w:tcW w:w="2087" w:type="dxa"/>
            <w:tcBorders>
              <w:top w:val="single" w:sz="4" w:space="0" w:color="000000"/>
              <w:left w:val="single" w:sz="4" w:space="0" w:color="000000"/>
              <w:bottom w:val="single" w:sz="4" w:space="0" w:color="000000"/>
              <w:right w:val="single" w:sz="4" w:space="0" w:color="000000"/>
            </w:tcBorders>
          </w:tcPr>
          <w:p w14:paraId="072BCBA3" w14:textId="77777777" w:rsidR="00091ABE" w:rsidRDefault="00000000">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62FED7A" w14:textId="77777777" w:rsidR="00091ABE" w:rsidRDefault="00091ABE">
            <w:pPr>
              <w:widowControl w:val="0"/>
              <w:spacing w:before="40" w:after="40"/>
              <w:rPr>
                <w:rFonts w:cs="Arial"/>
                <w:sz w:val="22"/>
                <w:szCs w:val="22"/>
              </w:rPr>
            </w:pPr>
          </w:p>
        </w:tc>
      </w:tr>
    </w:tbl>
    <w:p w14:paraId="559B875D" w14:textId="78C74E65" w:rsidR="00091ABE" w:rsidRDefault="00F84D79" w:rsidP="00F84D79">
      <w:pPr>
        <w:pStyle w:val="Heading2"/>
        <w:numPr>
          <w:ilvl w:val="0"/>
          <w:numId w:val="0"/>
        </w:numPr>
        <w:rPr>
          <w:color w:val="7030A0"/>
          <w:szCs w:val="22"/>
        </w:rPr>
      </w:pPr>
      <w:bookmarkStart w:id="13" w:name="PersFin"/>
      <w:bookmarkStart w:id="14" w:name="_Toc151027408"/>
      <w:bookmarkEnd w:id="13"/>
      <w:r>
        <w:rPr>
          <w:color w:val="7030A0"/>
          <w:szCs w:val="22"/>
        </w:rPr>
        <w:t>1.1.</w:t>
      </w:r>
      <w:r w:rsidR="0027245E">
        <w:rPr>
          <w:color w:val="7030A0"/>
          <w:szCs w:val="22"/>
        </w:rPr>
        <w:t>6</w:t>
      </w:r>
      <w:r>
        <w:rPr>
          <w:color w:val="7030A0"/>
          <w:szCs w:val="22"/>
        </w:rPr>
        <w:t>. Persoana responsabilă cu operaţiunile financiare</w:t>
      </w:r>
      <w:r w:rsidR="00881073">
        <w:rPr>
          <w:color w:val="7030A0"/>
          <w:szCs w:val="22"/>
        </w:rPr>
        <w:t xml:space="preserve"> </w:t>
      </w:r>
      <w:r w:rsidR="00852FED">
        <w:rPr>
          <w:color w:val="7030A0"/>
          <w:szCs w:val="22"/>
        </w:rPr>
        <w:t>pentru</w:t>
      </w:r>
      <w:r w:rsidR="00881073">
        <w:rPr>
          <w:color w:val="7030A0"/>
          <w:szCs w:val="22"/>
        </w:rPr>
        <w:t xml:space="preserve"> Solicitant</w:t>
      </w:r>
      <w:bookmarkEnd w:id="14"/>
    </w:p>
    <w:p w14:paraId="4AA4F119" w14:textId="77777777" w:rsidR="00091ABE" w:rsidRDefault="00000000">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091ABE" w14:paraId="36A96FC7" w14:textId="77777777">
        <w:tc>
          <w:tcPr>
            <w:tcW w:w="2087" w:type="dxa"/>
            <w:tcBorders>
              <w:top w:val="single" w:sz="4" w:space="0" w:color="000000"/>
              <w:left w:val="single" w:sz="4" w:space="0" w:color="000000"/>
              <w:bottom w:val="single" w:sz="4" w:space="0" w:color="000000"/>
              <w:right w:val="single" w:sz="4" w:space="0" w:color="000000"/>
            </w:tcBorders>
          </w:tcPr>
          <w:p w14:paraId="34C21EA7" w14:textId="77777777" w:rsidR="00091ABE" w:rsidRDefault="00000000">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61ECCF4" w14:textId="77777777" w:rsidR="00091ABE" w:rsidRDefault="00000000">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091ABE" w14:paraId="0C9B0691" w14:textId="77777777">
        <w:tc>
          <w:tcPr>
            <w:tcW w:w="2087" w:type="dxa"/>
            <w:tcBorders>
              <w:top w:val="single" w:sz="4" w:space="0" w:color="000000"/>
              <w:left w:val="single" w:sz="4" w:space="0" w:color="000000"/>
              <w:bottom w:val="single" w:sz="4" w:space="0" w:color="000000"/>
              <w:right w:val="single" w:sz="4" w:space="0" w:color="000000"/>
            </w:tcBorders>
          </w:tcPr>
          <w:p w14:paraId="1D31F58B" w14:textId="77777777" w:rsidR="00091ABE" w:rsidRDefault="00000000">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20A59D94" w14:textId="77777777" w:rsidR="00091ABE" w:rsidRDefault="00091ABE">
            <w:pPr>
              <w:widowControl w:val="0"/>
              <w:spacing w:before="40" w:after="40"/>
              <w:rPr>
                <w:rFonts w:cs="Arial"/>
                <w:sz w:val="22"/>
                <w:szCs w:val="22"/>
              </w:rPr>
            </w:pPr>
          </w:p>
        </w:tc>
      </w:tr>
      <w:tr w:rsidR="00091ABE" w14:paraId="73FCAB74" w14:textId="77777777">
        <w:tc>
          <w:tcPr>
            <w:tcW w:w="2087" w:type="dxa"/>
            <w:tcBorders>
              <w:top w:val="single" w:sz="4" w:space="0" w:color="000000"/>
              <w:left w:val="single" w:sz="4" w:space="0" w:color="000000"/>
              <w:bottom w:val="single" w:sz="4" w:space="0" w:color="000000"/>
              <w:right w:val="single" w:sz="4" w:space="0" w:color="000000"/>
            </w:tcBorders>
          </w:tcPr>
          <w:p w14:paraId="3257AD50" w14:textId="77777777" w:rsidR="00091ABE" w:rsidRDefault="00000000">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68A09839" w14:textId="77777777" w:rsidR="00091ABE" w:rsidRDefault="00091ABE">
            <w:pPr>
              <w:pStyle w:val="CharCharChar1Char"/>
              <w:widowControl w:val="0"/>
              <w:spacing w:before="40" w:after="40" w:line="240" w:lineRule="auto"/>
              <w:rPr>
                <w:rFonts w:ascii="Trebuchet MS" w:hAnsi="Trebuchet MS" w:cs="Arial"/>
                <w:sz w:val="22"/>
                <w:szCs w:val="22"/>
                <w:lang w:val="ro-RO"/>
              </w:rPr>
            </w:pPr>
          </w:p>
        </w:tc>
      </w:tr>
      <w:tr w:rsidR="00091ABE" w14:paraId="1C22E28F" w14:textId="77777777">
        <w:tc>
          <w:tcPr>
            <w:tcW w:w="2087" w:type="dxa"/>
            <w:tcBorders>
              <w:top w:val="single" w:sz="4" w:space="0" w:color="000000"/>
              <w:left w:val="single" w:sz="4" w:space="0" w:color="000000"/>
              <w:bottom w:val="single" w:sz="4" w:space="0" w:color="000000"/>
              <w:right w:val="single" w:sz="4" w:space="0" w:color="000000"/>
            </w:tcBorders>
          </w:tcPr>
          <w:p w14:paraId="3F4A7ECC" w14:textId="77777777" w:rsidR="00091ABE" w:rsidRDefault="00000000">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27EF231D" w14:textId="77777777" w:rsidR="00091ABE" w:rsidRDefault="00091ABE">
            <w:pPr>
              <w:widowControl w:val="0"/>
              <w:spacing w:before="40" w:after="40"/>
              <w:rPr>
                <w:rFonts w:cs="Arial"/>
                <w:sz w:val="22"/>
                <w:szCs w:val="22"/>
              </w:rPr>
            </w:pPr>
          </w:p>
        </w:tc>
      </w:tr>
    </w:tbl>
    <w:p w14:paraId="258DF31C" w14:textId="34026BC1" w:rsidR="00091ABE" w:rsidRDefault="00F84D79" w:rsidP="00F84D79">
      <w:pPr>
        <w:pStyle w:val="Heading2"/>
        <w:numPr>
          <w:ilvl w:val="0"/>
          <w:numId w:val="0"/>
        </w:numPr>
        <w:rPr>
          <w:color w:val="7030A0"/>
          <w:szCs w:val="22"/>
        </w:rPr>
      </w:pPr>
      <w:bookmarkStart w:id="15" w:name="IDFin"/>
      <w:bookmarkStart w:id="16" w:name="_Toc151027409"/>
      <w:bookmarkEnd w:id="15"/>
      <w:r>
        <w:rPr>
          <w:color w:val="7030A0"/>
          <w:szCs w:val="22"/>
        </w:rPr>
        <w:t>1.1.</w:t>
      </w:r>
      <w:r w:rsidR="0027245E">
        <w:rPr>
          <w:color w:val="7030A0"/>
          <w:szCs w:val="22"/>
        </w:rPr>
        <w:t>7</w:t>
      </w:r>
      <w:r>
        <w:rPr>
          <w:color w:val="7030A0"/>
          <w:szCs w:val="22"/>
        </w:rPr>
        <w:t xml:space="preserve">. Banca/Trezoreria </w:t>
      </w:r>
      <w:r w:rsidR="00881073">
        <w:rPr>
          <w:color w:val="7030A0"/>
          <w:szCs w:val="22"/>
        </w:rPr>
        <w:t>Solicitantului</w:t>
      </w:r>
      <w:bookmarkEnd w:id="16"/>
    </w:p>
    <w:tbl>
      <w:tblPr>
        <w:tblW w:w="8899" w:type="dxa"/>
        <w:tblLayout w:type="fixed"/>
        <w:tblLook w:val="0000" w:firstRow="0" w:lastRow="0" w:firstColumn="0" w:lastColumn="0" w:noHBand="0" w:noVBand="0"/>
      </w:tblPr>
      <w:tblGrid>
        <w:gridCol w:w="2040"/>
        <w:gridCol w:w="6859"/>
      </w:tblGrid>
      <w:tr w:rsidR="00091ABE" w14:paraId="4F7409B5" w14:textId="77777777">
        <w:tc>
          <w:tcPr>
            <w:tcW w:w="2040" w:type="dxa"/>
            <w:tcBorders>
              <w:top w:val="single" w:sz="4" w:space="0" w:color="000000"/>
              <w:left w:val="single" w:sz="4" w:space="0" w:color="000000"/>
              <w:bottom w:val="single" w:sz="4" w:space="0" w:color="000000"/>
              <w:right w:val="single" w:sz="4" w:space="0" w:color="000000"/>
            </w:tcBorders>
          </w:tcPr>
          <w:p w14:paraId="51B44659" w14:textId="77777777" w:rsidR="00091ABE" w:rsidRDefault="00000000">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0BFBA19F" w14:textId="77777777" w:rsidR="00091ABE" w:rsidRDefault="00091ABE">
            <w:pPr>
              <w:pStyle w:val="CharCharChar1Char"/>
              <w:widowControl w:val="0"/>
              <w:spacing w:before="40" w:after="40" w:line="240" w:lineRule="auto"/>
              <w:rPr>
                <w:rFonts w:ascii="Trebuchet MS" w:hAnsi="Trebuchet MS"/>
                <w:sz w:val="22"/>
                <w:szCs w:val="22"/>
                <w:lang w:val="ro-RO"/>
              </w:rPr>
            </w:pPr>
          </w:p>
        </w:tc>
      </w:tr>
      <w:tr w:rsidR="00091ABE" w14:paraId="51CAD798" w14:textId="77777777">
        <w:tc>
          <w:tcPr>
            <w:tcW w:w="2040" w:type="dxa"/>
            <w:tcBorders>
              <w:top w:val="single" w:sz="4" w:space="0" w:color="000000"/>
              <w:left w:val="single" w:sz="4" w:space="0" w:color="000000"/>
              <w:bottom w:val="single" w:sz="4" w:space="0" w:color="000000"/>
              <w:right w:val="single" w:sz="4" w:space="0" w:color="000000"/>
            </w:tcBorders>
          </w:tcPr>
          <w:p w14:paraId="31A54064" w14:textId="77777777" w:rsidR="00091ABE" w:rsidRDefault="00000000">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2BA41BCA" w14:textId="77777777" w:rsidR="00091ABE" w:rsidRDefault="00091ABE">
            <w:pPr>
              <w:widowControl w:val="0"/>
              <w:spacing w:before="40" w:after="40"/>
              <w:rPr>
                <w:rFonts w:cs="Arial"/>
                <w:sz w:val="22"/>
                <w:szCs w:val="22"/>
              </w:rPr>
            </w:pPr>
          </w:p>
        </w:tc>
      </w:tr>
      <w:tr w:rsidR="00091ABE" w14:paraId="1A34CD8E" w14:textId="77777777">
        <w:tc>
          <w:tcPr>
            <w:tcW w:w="2040" w:type="dxa"/>
            <w:tcBorders>
              <w:top w:val="single" w:sz="4" w:space="0" w:color="000000"/>
              <w:left w:val="single" w:sz="4" w:space="0" w:color="000000"/>
              <w:bottom w:val="single" w:sz="4" w:space="0" w:color="000000"/>
              <w:right w:val="single" w:sz="4" w:space="0" w:color="000000"/>
            </w:tcBorders>
          </w:tcPr>
          <w:p w14:paraId="6DBDB96F" w14:textId="77777777" w:rsidR="00091ABE" w:rsidRDefault="00000000">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227FC1A6" w14:textId="77777777" w:rsidR="00091ABE" w:rsidRDefault="00091ABE">
            <w:pPr>
              <w:widowControl w:val="0"/>
              <w:spacing w:before="40" w:after="40"/>
              <w:rPr>
                <w:sz w:val="22"/>
                <w:szCs w:val="22"/>
              </w:rPr>
            </w:pPr>
          </w:p>
        </w:tc>
      </w:tr>
      <w:tr w:rsidR="00091ABE" w14:paraId="0AA13D72" w14:textId="77777777">
        <w:tc>
          <w:tcPr>
            <w:tcW w:w="2040" w:type="dxa"/>
            <w:tcBorders>
              <w:top w:val="single" w:sz="4" w:space="0" w:color="000000"/>
              <w:left w:val="single" w:sz="4" w:space="0" w:color="000000"/>
              <w:bottom w:val="single" w:sz="4" w:space="0" w:color="000000"/>
              <w:right w:val="single" w:sz="4" w:space="0" w:color="000000"/>
            </w:tcBorders>
          </w:tcPr>
          <w:p w14:paraId="76BE88AA" w14:textId="77777777" w:rsidR="00091ABE" w:rsidRDefault="00000000">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068DD7EC" w14:textId="77777777" w:rsidR="00091ABE" w:rsidRDefault="00091ABE">
            <w:pPr>
              <w:widowControl w:val="0"/>
              <w:spacing w:before="40" w:after="40"/>
              <w:rPr>
                <w:sz w:val="22"/>
                <w:szCs w:val="22"/>
              </w:rPr>
            </w:pPr>
          </w:p>
        </w:tc>
      </w:tr>
    </w:tbl>
    <w:p w14:paraId="66BF078B" w14:textId="77777777" w:rsidR="00091ABE" w:rsidRDefault="00091ABE">
      <w:pPr>
        <w:rPr>
          <w:sz w:val="22"/>
          <w:szCs w:val="22"/>
        </w:rPr>
      </w:pPr>
      <w:bookmarkStart w:id="17" w:name="IstGrant"/>
      <w:bookmarkEnd w:id="4"/>
      <w:bookmarkEnd w:id="17"/>
    </w:p>
    <w:p w14:paraId="083210B0" w14:textId="6A6B35FE" w:rsidR="00EC07F5" w:rsidRPr="00EC07F5" w:rsidRDefault="00EC07F5" w:rsidP="00EC07F5">
      <w:pPr>
        <w:pStyle w:val="Heading2"/>
        <w:numPr>
          <w:ilvl w:val="0"/>
          <w:numId w:val="0"/>
        </w:numPr>
        <w:rPr>
          <w:color w:val="7030A0"/>
          <w:szCs w:val="22"/>
        </w:rPr>
      </w:pPr>
      <w:bookmarkStart w:id="18" w:name="_Toc151027410"/>
      <w:r w:rsidRPr="00EC07F5">
        <w:rPr>
          <w:color w:val="7030A0"/>
          <w:szCs w:val="22"/>
        </w:rPr>
        <w:t>1.</w:t>
      </w:r>
      <w:r>
        <w:rPr>
          <w:color w:val="7030A0"/>
          <w:szCs w:val="22"/>
        </w:rPr>
        <w:t>1</w:t>
      </w:r>
      <w:r w:rsidRPr="00EC07F5">
        <w:rPr>
          <w:color w:val="7030A0"/>
          <w:szCs w:val="22"/>
        </w:rPr>
        <w:t>.</w:t>
      </w:r>
      <w:r w:rsidR="0027245E">
        <w:rPr>
          <w:color w:val="7030A0"/>
          <w:szCs w:val="22"/>
        </w:rPr>
        <w:t>8</w:t>
      </w:r>
      <w:r w:rsidRPr="00EC07F5">
        <w:rPr>
          <w:color w:val="7030A0"/>
          <w:szCs w:val="22"/>
        </w:rPr>
        <w:t>.</w:t>
      </w:r>
      <w:r w:rsidRPr="00EC07F5">
        <w:rPr>
          <w:color w:val="7030A0"/>
          <w:szCs w:val="22"/>
        </w:rPr>
        <w:tab/>
        <w:t xml:space="preserve">Beneficiar/i real/i </w:t>
      </w:r>
      <w:r w:rsidR="0027245E">
        <w:rPr>
          <w:color w:val="7030A0"/>
          <w:szCs w:val="22"/>
        </w:rPr>
        <w:t>Solicitant</w:t>
      </w:r>
      <w:bookmarkEnd w:id="18"/>
    </w:p>
    <w:p w14:paraId="03B6E391" w14:textId="77777777" w:rsidR="00EC07F5" w:rsidRPr="00EC07F5" w:rsidRDefault="00EC07F5" w:rsidP="00EC07F5">
      <w:pPr>
        <w:rPr>
          <w:sz w:val="22"/>
          <w:szCs w:val="22"/>
        </w:rPr>
      </w:pPr>
      <w:r w:rsidRPr="00EC07F5">
        <w:rPr>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EC07F5" w14:paraId="6146150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574FC85" w14:textId="77777777" w:rsidR="00EC07F5" w:rsidRDefault="00EC07F5"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54086636" w14:textId="167780EC" w:rsidR="00EC07F5" w:rsidRDefault="00EC07F5" w:rsidP="00A5603A">
            <w:pPr>
              <w:pStyle w:val="instruct"/>
              <w:rPr>
                <w:sz w:val="22"/>
                <w:szCs w:val="22"/>
              </w:rPr>
            </w:pPr>
            <w:r>
              <w:rPr>
                <w:sz w:val="22"/>
                <w:szCs w:val="22"/>
              </w:rPr>
              <w:t>Completaţi cu prenumele şi numele complet al persoanei, inclusiv iniţiala tatălui, aşa cum apare în cartea de identitate</w:t>
            </w:r>
          </w:p>
        </w:tc>
      </w:tr>
      <w:tr w:rsidR="00EC07F5" w14:paraId="2B67DB4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8A1D7EE" w14:textId="77777777" w:rsidR="00EC07F5" w:rsidRDefault="00EC07F5"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3E5A13F" w14:textId="77777777" w:rsidR="00EC07F5" w:rsidRDefault="00EC07F5" w:rsidP="00A5603A">
            <w:pPr>
              <w:widowControl w:val="0"/>
              <w:spacing w:before="40" w:after="40"/>
              <w:rPr>
                <w:rFonts w:cs="Arial"/>
                <w:sz w:val="22"/>
                <w:szCs w:val="22"/>
              </w:rPr>
            </w:pPr>
          </w:p>
        </w:tc>
      </w:tr>
      <w:tr w:rsidR="00EC07F5" w14:paraId="7659372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A543A7D" w14:textId="77777777" w:rsidR="00EC07F5" w:rsidRDefault="00EC07F5"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1C54A561" w14:textId="77777777" w:rsidR="00EC07F5" w:rsidRDefault="00EC07F5" w:rsidP="00A5603A">
            <w:pPr>
              <w:widowControl w:val="0"/>
              <w:spacing w:before="40" w:after="40"/>
              <w:rPr>
                <w:rFonts w:cs="Arial"/>
                <w:sz w:val="22"/>
                <w:szCs w:val="22"/>
              </w:rPr>
            </w:pPr>
            <w:r w:rsidRPr="000739D0">
              <w:rPr>
                <w:sz w:val="22"/>
                <w:szCs w:val="22"/>
              </w:rPr>
              <w:t>(localitate, județ/sector/țară)</w:t>
            </w:r>
          </w:p>
        </w:tc>
      </w:tr>
      <w:tr w:rsidR="00EC07F5" w14:paraId="330691B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7A5C6DB" w14:textId="77777777" w:rsidR="00EC07F5" w:rsidRDefault="00EC07F5"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0DCAAAC9" w14:textId="77777777" w:rsidR="00EC07F5" w:rsidRDefault="00EC07F5" w:rsidP="00A5603A">
            <w:pPr>
              <w:widowControl w:val="0"/>
              <w:spacing w:before="40" w:after="40"/>
              <w:rPr>
                <w:rFonts w:cs="Arial"/>
                <w:sz w:val="22"/>
                <w:szCs w:val="22"/>
              </w:rPr>
            </w:pPr>
          </w:p>
        </w:tc>
      </w:tr>
      <w:tr w:rsidR="00EC07F5" w14:paraId="57F6C29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E114299" w14:textId="77777777" w:rsidR="00EC07F5" w:rsidRDefault="00EC07F5"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73499A3" w14:textId="77777777" w:rsidR="00EC07F5" w:rsidRDefault="00EC07F5" w:rsidP="00A5603A">
            <w:pPr>
              <w:widowControl w:val="0"/>
              <w:spacing w:before="40" w:after="40"/>
              <w:rPr>
                <w:rFonts w:cs="Arial"/>
                <w:sz w:val="22"/>
                <w:szCs w:val="22"/>
              </w:rPr>
            </w:pPr>
          </w:p>
        </w:tc>
      </w:tr>
      <w:tr w:rsidR="00EC07F5" w14:paraId="1019F2F0"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09382BB" w14:textId="77777777" w:rsidR="00EC07F5" w:rsidRDefault="00EC07F5"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260B070B" w14:textId="77777777" w:rsidR="00EC07F5" w:rsidRDefault="00EC07F5" w:rsidP="00A5603A">
            <w:pPr>
              <w:widowControl w:val="0"/>
              <w:spacing w:before="40" w:after="40"/>
              <w:rPr>
                <w:rFonts w:cs="Arial"/>
                <w:sz w:val="22"/>
                <w:szCs w:val="22"/>
              </w:rPr>
            </w:pPr>
          </w:p>
        </w:tc>
      </w:tr>
      <w:tr w:rsidR="00EC07F5" w14:paraId="5970B11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898EAB" w14:textId="77777777" w:rsidR="00EC07F5" w:rsidRDefault="00EC07F5"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0E3319C7" w14:textId="77777777" w:rsidR="00EC07F5" w:rsidRDefault="00EC07F5"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9914420" w14:textId="77777777" w:rsidR="00091ABE" w:rsidRDefault="00000000">
      <w:pPr>
        <w:pStyle w:val="Heading1"/>
        <w:rPr>
          <w:color w:val="7030A0"/>
          <w:szCs w:val="22"/>
        </w:rPr>
      </w:pPr>
      <w:bookmarkStart w:id="19" w:name="_Toc151027411"/>
      <w:r>
        <w:rPr>
          <w:color w:val="7030A0"/>
          <w:szCs w:val="22"/>
        </w:rPr>
        <w:t>INFORMATII DESPRE PROIECT</w:t>
      </w:r>
      <w:bookmarkEnd w:id="19"/>
    </w:p>
    <w:p w14:paraId="64EF574A" w14:textId="77777777" w:rsidR="00091ABE" w:rsidRDefault="00000000">
      <w:pPr>
        <w:pStyle w:val="Heading2"/>
        <w:rPr>
          <w:color w:val="7030A0"/>
          <w:szCs w:val="22"/>
        </w:rPr>
      </w:pPr>
      <w:bookmarkStart w:id="20" w:name="Localizare"/>
      <w:bookmarkStart w:id="21" w:name="_Toc151027412"/>
      <w:bookmarkEnd w:id="20"/>
      <w:r>
        <w:rPr>
          <w:color w:val="7030A0"/>
          <w:szCs w:val="22"/>
        </w:rPr>
        <w:t>Titlul proiectului</w:t>
      </w:r>
      <w:bookmarkEnd w:id="21"/>
    </w:p>
    <w:tbl>
      <w:tblPr>
        <w:tblW w:w="8899" w:type="dxa"/>
        <w:tblLayout w:type="fixed"/>
        <w:tblLook w:val="0000" w:firstRow="0" w:lastRow="0" w:firstColumn="0" w:lastColumn="0" w:noHBand="0" w:noVBand="0"/>
      </w:tblPr>
      <w:tblGrid>
        <w:gridCol w:w="3050"/>
        <w:gridCol w:w="5849"/>
      </w:tblGrid>
      <w:tr w:rsidR="00091ABE" w14:paraId="26E2D427" w14:textId="77777777">
        <w:tc>
          <w:tcPr>
            <w:tcW w:w="3050" w:type="dxa"/>
            <w:tcBorders>
              <w:top w:val="single" w:sz="4" w:space="0" w:color="000000"/>
              <w:left w:val="single" w:sz="4" w:space="0" w:color="000000"/>
              <w:bottom w:val="single" w:sz="4" w:space="0" w:color="000000"/>
              <w:right w:val="single" w:sz="4" w:space="0" w:color="000000"/>
            </w:tcBorders>
          </w:tcPr>
          <w:p w14:paraId="4CF49FA7" w14:textId="77777777" w:rsidR="00091ABE" w:rsidRDefault="00000000">
            <w:pPr>
              <w:pStyle w:val="SubiectComentariu1"/>
              <w:widowControl w:val="0"/>
              <w:rPr>
                <w:sz w:val="22"/>
                <w:szCs w:val="22"/>
                <w:lang w:val="ro-RO" w:eastAsia="sk-SK"/>
              </w:rPr>
            </w:pPr>
            <w:r>
              <w:rPr>
                <w:sz w:val="22"/>
                <w:szCs w:val="22"/>
                <w:lang w:val="ro-RO"/>
              </w:rPr>
              <w:t>TITLUL PROIECTULUI:</w:t>
            </w:r>
          </w:p>
        </w:tc>
        <w:tc>
          <w:tcPr>
            <w:tcW w:w="5848" w:type="dxa"/>
            <w:tcBorders>
              <w:top w:val="single" w:sz="4" w:space="0" w:color="000000"/>
              <w:left w:val="single" w:sz="4" w:space="0" w:color="000000"/>
              <w:bottom w:val="single" w:sz="4" w:space="0" w:color="000000"/>
              <w:right w:val="single" w:sz="4" w:space="0" w:color="000000"/>
            </w:tcBorders>
          </w:tcPr>
          <w:p w14:paraId="5F9DA77A" w14:textId="77777777" w:rsidR="00091ABE" w:rsidRDefault="00000000">
            <w:pPr>
              <w:pStyle w:val="instruct"/>
              <w:rPr>
                <w:sz w:val="22"/>
                <w:szCs w:val="22"/>
              </w:rPr>
            </w:pPr>
            <w:r>
              <w:rPr>
                <w:sz w:val="22"/>
                <w:szCs w:val="22"/>
              </w:rPr>
              <w:t xml:space="preserve">Completaţi cu litere de tipar, maxim 300 de caractere. </w:t>
            </w:r>
          </w:p>
          <w:p w14:paraId="3E2EDD0B" w14:textId="77777777" w:rsidR="00091ABE" w:rsidRDefault="00091ABE">
            <w:pPr>
              <w:pStyle w:val="instruct"/>
              <w:rPr>
                <w:bCs/>
                <w:color w:val="0070C0"/>
                <w:sz w:val="22"/>
                <w:szCs w:val="22"/>
              </w:rPr>
            </w:pPr>
          </w:p>
        </w:tc>
      </w:tr>
    </w:tbl>
    <w:p w14:paraId="66F197E2" w14:textId="77777777" w:rsidR="00091ABE" w:rsidRDefault="00091ABE">
      <w:pPr>
        <w:pStyle w:val="instruct"/>
        <w:rPr>
          <w:sz w:val="22"/>
          <w:szCs w:val="22"/>
        </w:rPr>
      </w:pPr>
    </w:p>
    <w:p w14:paraId="5D5CB063" w14:textId="77777777" w:rsidR="00091ABE" w:rsidRDefault="00000000">
      <w:pPr>
        <w:pStyle w:val="Heading2"/>
        <w:rPr>
          <w:color w:val="7030A0"/>
          <w:szCs w:val="22"/>
        </w:rPr>
      </w:pPr>
      <w:bookmarkStart w:id="22" w:name="_Toc151027413"/>
      <w:r>
        <w:rPr>
          <w:color w:val="7030A0"/>
          <w:szCs w:val="22"/>
        </w:rPr>
        <w:t>Descrierea proiectului</w:t>
      </w:r>
      <w:bookmarkEnd w:id="22"/>
      <w:r>
        <w:rPr>
          <w:color w:val="7030A0"/>
          <w:szCs w:val="22"/>
        </w:rPr>
        <w:t xml:space="preserve"> </w:t>
      </w:r>
      <w:bookmarkStart w:id="23" w:name="Obiectiv"/>
      <w:bookmarkEnd w:id="23"/>
    </w:p>
    <w:p w14:paraId="47E7A666" w14:textId="524CD69B" w:rsidR="00091ABE" w:rsidRDefault="002E701C" w:rsidP="002E701C">
      <w:pPr>
        <w:pStyle w:val="Heading4"/>
        <w:numPr>
          <w:ilvl w:val="0"/>
          <w:numId w:val="0"/>
        </w:numPr>
        <w:rPr>
          <w:color w:val="7030A0"/>
          <w:sz w:val="22"/>
          <w:szCs w:val="22"/>
        </w:rPr>
      </w:pPr>
      <w:r>
        <w:rPr>
          <w:color w:val="7030A0"/>
          <w:sz w:val="22"/>
          <w:szCs w:val="22"/>
        </w:rPr>
        <w:t>2.2.1. Date generale privind proiectul</w:t>
      </w:r>
    </w:p>
    <w:p w14:paraId="1CE76821" w14:textId="77777777" w:rsidR="00091ABE" w:rsidRDefault="00091ABE">
      <w:pPr>
        <w:pStyle w:val="instruct"/>
        <w:rPr>
          <w:color w:val="0070C0"/>
          <w:sz w:val="22"/>
          <w:szCs w:val="22"/>
        </w:rPr>
      </w:pPr>
    </w:p>
    <w:p w14:paraId="749281FE" w14:textId="0120467B" w:rsidR="00091ABE" w:rsidRDefault="00000000">
      <w:pPr>
        <w:pStyle w:val="instruct"/>
        <w:jc w:val="both"/>
        <w:rPr>
          <w:sz w:val="22"/>
          <w:szCs w:val="22"/>
        </w:rPr>
      </w:pPr>
      <w:bookmarkStart w:id="24" w:name="_Hlk144810469"/>
      <w:r>
        <w:rPr>
          <w:sz w:val="22"/>
          <w:szCs w:val="22"/>
        </w:rPr>
        <w:t xml:space="preserve">Se vor menționa informații privind modul în care </w:t>
      </w:r>
      <w:r w:rsidR="00FC5FCB">
        <w:rPr>
          <w:sz w:val="22"/>
          <w:szCs w:val="22"/>
        </w:rPr>
        <w:t>sub</w:t>
      </w:r>
      <w:r>
        <w:rPr>
          <w:sz w:val="22"/>
          <w:szCs w:val="22"/>
        </w:rPr>
        <w:t>proiectul participă la PIIEC, contribuie la ecosistemul național în domeniul microelectronicii și la aplicarea tehnologiilor avansate în domenii ale economiei naționale precum industria automobilului sau sănătatea, agricultura de precizie, spațiu, apărare, aeronautică</w:t>
      </w:r>
      <w:bookmarkEnd w:id="24"/>
      <w:r w:rsidR="005864CA">
        <w:rPr>
          <w:sz w:val="22"/>
          <w:szCs w:val="22"/>
        </w:rPr>
        <w:t>,</w:t>
      </w:r>
      <w:r w:rsidR="005864CA" w:rsidRPr="005864CA">
        <w:t xml:space="preserve"> </w:t>
      </w:r>
      <w:r w:rsidR="005864CA" w:rsidRPr="005864CA">
        <w:rPr>
          <w:sz w:val="22"/>
          <w:szCs w:val="22"/>
        </w:rPr>
        <w:t>corel</w:t>
      </w:r>
      <w:r w:rsidR="005864CA">
        <w:rPr>
          <w:sz w:val="22"/>
          <w:szCs w:val="22"/>
        </w:rPr>
        <w:t>ă</w:t>
      </w:r>
      <w:r w:rsidR="005864CA" w:rsidRPr="005864CA">
        <w:rPr>
          <w:sz w:val="22"/>
          <w:szCs w:val="22"/>
        </w:rPr>
        <w:t xml:space="preserve">ri cu strategii relevante </w:t>
      </w:r>
      <w:r w:rsidR="005864CA">
        <w:rPr>
          <w:sz w:val="22"/>
          <w:szCs w:val="22"/>
        </w:rPr>
        <w:t>î</w:t>
      </w:r>
      <w:r w:rsidR="005864CA" w:rsidRPr="005864CA">
        <w:rPr>
          <w:sz w:val="22"/>
          <w:szCs w:val="22"/>
        </w:rPr>
        <w:t>n domeniu</w:t>
      </w:r>
      <w:r w:rsidR="005864CA">
        <w:rPr>
          <w:sz w:val="22"/>
          <w:szCs w:val="22"/>
        </w:rPr>
        <w:t>.</w:t>
      </w:r>
      <w:r>
        <w:rPr>
          <w:sz w:val="22"/>
          <w:szCs w:val="22"/>
        </w:rPr>
        <w:t xml:space="preserve"> </w:t>
      </w:r>
      <w:r w:rsidR="00D33CA9">
        <w:rPr>
          <w:sz w:val="22"/>
          <w:szCs w:val="22"/>
        </w:rPr>
        <w:t>Se v</w:t>
      </w:r>
      <w:r w:rsidR="00FC5FCB">
        <w:rPr>
          <w:sz w:val="22"/>
          <w:szCs w:val="22"/>
        </w:rPr>
        <w:t>or</w:t>
      </w:r>
      <w:r w:rsidR="00D33CA9">
        <w:rPr>
          <w:sz w:val="22"/>
          <w:szCs w:val="22"/>
        </w:rPr>
        <w:t xml:space="preserve"> descrie în mod obligatoriu </w:t>
      </w:r>
      <w:r w:rsidR="00FC5FCB">
        <w:rPr>
          <w:sz w:val="22"/>
          <w:szCs w:val="22"/>
        </w:rPr>
        <w:t xml:space="preserve">activitățile </w:t>
      </w:r>
      <w:r w:rsidR="00852FED">
        <w:rPr>
          <w:sz w:val="22"/>
          <w:szCs w:val="22"/>
        </w:rPr>
        <w:t>care contribuie și</w:t>
      </w:r>
      <w:r w:rsidR="00FC5FCB">
        <w:rPr>
          <w:sz w:val="22"/>
          <w:szCs w:val="22"/>
        </w:rPr>
        <w:t xml:space="preserve"> rezultatele</w:t>
      </w:r>
      <w:r w:rsidR="00852FED">
        <w:rPr>
          <w:sz w:val="22"/>
          <w:szCs w:val="22"/>
        </w:rPr>
        <w:t xml:space="preserve">/livrabilele </w:t>
      </w:r>
      <w:r w:rsidR="00FC5FCB">
        <w:rPr>
          <w:sz w:val="22"/>
          <w:szCs w:val="22"/>
        </w:rPr>
        <w:t>preconizate la proiectul participanților direcți.</w:t>
      </w:r>
    </w:p>
    <w:p w14:paraId="3391DC78" w14:textId="77777777" w:rsidR="00091ABE" w:rsidRDefault="00000000" w:rsidP="00D33CA9">
      <w:pPr>
        <w:pStyle w:val="instruct"/>
        <w:jc w:val="both"/>
        <w:rPr>
          <w:sz w:val="22"/>
          <w:szCs w:val="22"/>
        </w:rPr>
      </w:pPr>
      <w:r>
        <w:rPr>
          <w:sz w:val="22"/>
          <w:szCs w:val="22"/>
        </w:rPr>
        <w:tab/>
      </w:r>
    </w:p>
    <w:p w14:paraId="02558E4F" w14:textId="5A4799BE" w:rsidR="00D33CA9" w:rsidRDefault="002E701C" w:rsidP="002E701C">
      <w:pPr>
        <w:pStyle w:val="Heading4"/>
        <w:numPr>
          <w:ilvl w:val="0"/>
          <w:numId w:val="0"/>
        </w:numPr>
        <w:rPr>
          <w:color w:val="7030A0"/>
          <w:sz w:val="22"/>
          <w:szCs w:val="22"/>
        </w:rPr>
      </w:pPr>
      <w:r>
        <w:rPr>
          <w:color w:val="7030A0"/>
          <w:sz w:val="22"/>
          <w:szCs w:val="22"/>
        </w:rPr>
        <w:t xml:space="preserve">2.2.2. </w:t>
      </w:r>
      <w:r w:rsidR="00D33CA9">
        <w:rPr>
          <w:color w:val="7030A0"/>
          <w:sz w:val="22"/>
          <w:szCs w:val="22"/>
        </w:rPr>
        <w:t>Locația proiectului</w:t>
      </w:r>
    </w:p>
    <w:p w14:paraId="5FA45E22" w14:textId="48B0FF42" w:rsidR="00D33CA9" w:rsidRPr="00D33CA9" w:rsidRDefault="00D33CA9" w:rsidP="00D33CA9">
      <w:pPr>
        <w:pStyle w:val="instruct"/>
        <w:rPr>
          <w:sz w:val="22"/>
          <w:szCs w:val="22"/>
        </w:rPr>
      </w:pPr>
      <w:r>
        <w:rPr>
          <w:sz w:val="22"/>
          <w:szCs w:val="22"/>
        </w:rPr>
        <w:t xml:space="preserve">Indicaţi locul de desfășurare a </w:t>
      </w:r>
      <w:r w:rsidR="00437502">
        <w:rPr>
          <w:sz w:val="22"/>
          <w:szCs w:val="22"/>
        </w:rPr>
        <w:t>sub</w:t>
      </w:r>
      <w:r>
        <w:rPr>
          <w:sz w:val="22"/>
          <w:szCs w:val="22"/>
        </w:rPr>
        <w:t>proiectului</w:t>
      </w:r>
      <w:r w:rsidR="00BB68EB">
        <w:rPr>
          <w:sz w:val="22"/>
          <w:szCs w:val="22"/>
        </w:rPr>
        <w:t xml:space="preserve"> (pentru care se anexează documentele justificative</w:t>
      </w:r>
      <w:r w:rsidR="009B4F89">
        <w:rPr>
          <w:sz w:val="22"/>
          <w:szCs w:val="22"/>
        </w:rPr>
        <w:t xml:space="preserve"> solicitate</w:t>
      </w:r>
      <w:r w:rsidR="00BB68EB">
        <w:rPr>
          <w:sz w:val="22"/>
          <w:szCs w:val="22"/>
        </w:rPr>
        <w:t>)</w:t>
      </w:r>
    </w:p>
    <w:p w14:paraId="6CAA0C47" w14:textId="506F2F07" w:rsidR="00091ABE" w:rsidRDefault="002E701C" w:rsidP="002E701C">
      <w:pPr>
        <w:pStyle w:val="Heading4"/>
        <w:numPr>
          <w:ilvl w:val="0"/>
          <w:numId w:val="0"/>
        </w:numPr>
        <w:rPr>
          <w:color w:val="7030A0"/>
          <w:sz w:val="22"/>
          <w:szCs w:val="22"/>
        </w:rPr>
      </w:pPr>
      <w:bookmarkStart w:id="25" w:name="Activitati"/>
      <w:bookmarkStart w:id="26" w:name="_Ref191718654"/>
      <w:bookmarkEnd w:id="25"/>
      <w:r>
        <w:rPr>
          <w:color w:val="7030A0"/>
          <w:sz w:val="22"/>
          <w:szCs w:val="22"/>
        </w:rPr>
        <w:t>2.2.3. Activităţile proiectului</w:t>
      </w:r>
      <w:bookmarkEnd w:id="26"/>
      <w:r>
        <w:rPr>
          <w:color w:val="7030A0"/>
          <w:sz w:val="22"/>
          <w:szCs w:val="22"/>
        </w:rPr>
        <w:t xml:space="preserve"> </w:t>
      </w:r>
    </w:p>
    <w:tbl>
      <w:tblPr>
        <w:tblW w:w="8899" w:type="dxa"/>
        <w:tblLayout w:type="fixed"/>
        <w:tblLook w:val="04A0" w:firstRow="1" w:lastRow="0" w:firstColumn="1" w:lastColumn="0" w:noHBand="0" w:noVBand="1"/>
      </w:tblPr>
      <w:tblGrid>
        <w:gridCol w:w="8899"/>
      </w:tblGrid>
      <w:tr w:rsidR="00091ABE" w14:paraId="04D6C778" w14:textId="77777777">
        <w:tc>
          <w:tcPr>
            <w:tcW w:w="8899" w:type="dxa"/>
            <w:tcBorders>
              <w:top w:val="single" w:sz="4" w:space="0" w:color="000000"/>
              <w:left w:val="single" w:sz="4" w:space="0" w:color="000000"/>
              <w:bottom w:val="single" w:sz="4" w:space="0" w:color="000000"/>
              <w:right w:val="single" w:sz="4" w:space="0" w:color="000000"/>
            </w:tcBorders>
            <w:shd w:val="clear" w:color="auto" w:fill="auto"/>
          </w:tcPr>
          <w:p w14:paraId="52A5E6F8" w14:textId="2BDC2FAF" w:rsidR="00091ABE" w:rsidRDefault="00000000">
            <w:pPr>
              <w:pStyle w:val="instruct"/>
              <w:jc w:val="both"/>
              <w:rPr>
                <w:sz w:val="22"/>
                <w:szCs w:val="22"/>
              </w:rPr>
            </w:pPr>
            <w:r>
              <w:rPr>
                <w:sz w:val="22"/>
                <w:szCs w:val="22"/>
              </w:rPr>
              <w:t xml:space="preserve">Descrieţi activităţile prevăzute prin prezentul </w:t>
            </w:r>
            <w:r w:rsidR="009B4F89">
              <w:rPr>
                <w:sz w:val="22"/>
                <w:szCs w:val="22"/>
              </w:rPr>
              <w:t>sub</w:t>
            </w:r>
            <w:r>
              <w:rPr>
                <w:sz w:val="22"/>
                <w:szCs w:val="22"/>
              </w:rPr>
              <w:t>proiect</w:t>
            </w:r>
            <w:r w:rsidR="009B4F89">
              <w:rPr>
                <w:sz w:val="22"/>
                <w:szCs w:val="22"/>
              </w:rPr>
              <w:t xml:space="preserve"> care se regăsesc în acordul de colaborare cu participantul direct, anexă la prezenta cerere de finanțare</w:t>
            </w:r>
          </w:p>
          <w:p w14:paraId="0FC2C853" w14:textId="4609CD93" w:rsidR="00CD4176" w:rsidRDefault="00CD4176" w:rsidP="00CD4176">
            <w:pPr>
              <w:pStyle w:val="instruct"/>
              <w:ind w:left="706"/>
              <w:jc w:val="both"/>
              <w:rPr>
                <w:sz w:val="22"/>
                <w:szCs w:val="22"/>
              </w:rPr>
            </w:pPr>
            <w:r>
              <w:rPr>
                <w:sz w:val="22"/>
                <w:szCs w:val="22"/>
              </w:rPr>
              <w:t>I. Pentru cercetare fundamentală:</w:t>
            </w:r>
          </w:p>
          <w:p w14:paraId="419A9694" w14:textId="429D735E" w:rsidR="00091ABE" w:rsidRPr="00CD4176" w:rsidRDefault="00000000">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1</w:t>
            </w:r>
          </w:p>
          <w:p w14:paraId="628F877A" w14:textId="516C4B9C" w:rsidR="00091ABE" w:rsidRPr="00CD4176" w:rsidRDefault="00000000">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2</w:t>
            </w:r>
          </w:p>
          <w:p w14:paraId="374D39C0" w14:textId="01205BBE" w:rsidR="00091ABE" w:rsidRPr="00CD4176" w:rsidRDefault="00000000">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3</w:t>
            </w:r>
          </w:p>
          <w:p w14:paraId="4D158CE8" w14:textId="6EF227A3" w:rsidR="00CD4176" w:rsidRDefault="00CD4176" w:rsidP="00CD4176">
            <w:pPr>
              <w:pStyle w:val="instruct"/>
              <w:ind w:left="706"/>
              <w:jc w:val="both"/>
              <w:rPr>
                <w:sz w:val="22"/>
                <w:szCs w:val="22"/>
              </w:rPr>
            </w:pPr>
            <w:r>
              <w:rPr>
                <w:sz w:val="22"/>
                <w:szCs w:val="22"/>
              </w:rPr>
              <w:t>II. Pentru cercetare industrială:</w:t>
            </w:r>
          </w:p>
          <w:p w14:paraId="2854BDAF"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1</w:t>
            </w:r>
          </w:p>
          <w:p w14:paraId="55FDBB70"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2</w:t>
            </w:r>
          </w:p>
          <w:p w14:paraId="020CA1DD"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3</w:t>
            </w:r>
          </w:p>
          <w:p w14:paraId="572481E8" w14:textId="39AA5D86" w:rsidR="00CD4176" w:rsidRDefault="00CD4176" w:rsidP="00CD4176">
            <w:pPr>
              <w:pStyle w:val="instruct"/>
              <w:ind w:left="706"/>
              <w:jc w:val="both"/>
              <w:rPr>
                <w:sz w:val="22"/>
                <w:szCs w:val="22"/>
              </w:rPr>
            </w:pPr>
            <w:r>
              <w:rPr>
                <w:sz w:val="22"/>
                <w:szCs w:val="22"/>
              </w:rPr>
              <w:t>III. Pentru dezvoltare experimentală:</w:t>
            </w:r>
          </w:p>
          <w:p w14:paraId="1FEE4DA7"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1</w:t>
            </w:r>
          </w:p>
          <w:p w14:paraId="1425C907"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2</w:t>
            </w:r>
          </w:p>
          <w:p w14:paraId="089DBE5B"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3</w:t>
            </w:r>
          </w:p>
          <w:p w14:paraId="2FE59D4E" w14:textId="269C4E00" w:rsidR="00CD4176" w:rsidRDefault="00CD4176" w:rsidP="00CD4176">
            <w:pPr>
              <w:pStyle w:val="instruct"/>
              <w:ind w:left="706"/>
              <w:jc w:val="both"/>
              <w:rPr>
                <w:sz w:val="22"/>
                <w:szCs w:val="22"/>
              </w:rPr>
            </w:pPr>
            <w:r>
              <w:rPr>
                <w:sz w:val="22"/>
                <w:szCs w:val="22"/>
              </w:rPr>
              <w:t>IV. Pentru elaborare studiu de fezabilitate:</w:t>
            </w:r>
          </w:p>
          <w:p w14:paraId="709C4AF0"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1</w:t>
            </w:r>
          </w:p>
          <w:p w14:paraId="36F3C3F6"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2</w:t>
            </w:r>
          </w:p>
          <w:p w14:paraId="40B18810" w14:textId="77777777" w:rsidR="00CD4176" w:rsidRPr="00CD4176" w:rsidRDefault="00CD4176" w:rsidP="00CD4176">
            <w:pPr>
              <w:pStyle w:val="instruct"/>
              <w:numPr>
                <w:ilvl w:val="0"/>
                <w:numId w:val="13"/>
              </w:numPr>
              <w:jc w:val="both"/>
              <w:rPr>
                <w:color w:val="595959" w:themeColor="text1" w:themeTint="A6"/>
                <w:sz w:val="22"/>
                <w:szCs w:val="22"/>
              </w:rPr>
            </w:pPr>
            <w:r w:rsidRPr="00CD4176">
              <w:rPr>
                <w:color w:val="595959" w:themeColor="text1" w:themeTint="A6"/>
                <w:sz w:val="22"/>
                <w:szCs w:val="22"/>
              </w:rPr>
              <w:t>Activitatea 3</w:t>
            </w:r>
          </w:p>
          <w:p w14:paraId="28AD39D7" w14:textId="77777777" w:rsidR="00091ABE" w:rsidRDefault="00091ABE">
            <w:pPr>
              <w:pStyle w:val="instruct"/>
              <w:jc w:val="both"/>
              <w:rPr>
                <w:sz w:val="22"/>
                <w:szCs w:val="22"/>
              </w:rPr>
            </w:pPr>
          </w:p>
          <w:p w14:paraId="1890C4B3" w14:textId="5C1A5F98" w:rsidR="00091ABE" w:rsidRDefault="00000000">
            <w:pPr>
              <w:pStyle w:val="instruct"/>
              <w:jc w:val="both"/>
              <w:rPr>
                <w:sz w:val="22"/>
                <w:szCs w:val="22"/>
              </w:rPr>
            </w:pPr>
            <w:r>
              <w:rPr>
                <w:sz w:val="22"/>
                <w:szCs w:val="22"/>
              </w:rPr>
              <w:t>În ceea ce privește măsurile de informare și publicitate pe care le veţi întreprinde în cadrul</w:t>
            </w:r>
            <w:r w:rsidR="007C122F">
              <w:rPr>
                <w:sz w:val="22"/>
                <w:szCs w:val="22"/>
              </w:rPr>
              <w:t xml:space="preserve"> sub</w:t>
            </w:r>
            <w:r>
              <w:rPr>
                <w:sz w:val="22"/>
                <w:szCs w:val="22"/>
              </w:rPr>
              <w:t>proiectului, vor fi incluse activitățile prevăzute în Manualul de Identitate Vizuală al PNRR.</w:t>
            </w:r>
          </w:p>
        </w:tc>
      </w:tr>
    </w:tbl>
    <w:p w14:paraId="3EAF022A" w14:textId="77777777" w:rsidR="00091ABE" w:rsidRDefault="00091ABE">
      <w:pPr>
        <w:rPr>
          <w:sz w:val="22"/>
          <w:szCs w:val="22"/>
        </w:rPr>
      </w:pPr>
    </w:p>
    <w:p w14:paraId="5AF2C83E" w14:textId="02393BCC" w:rsidR="00091ABE" w:rsidRDefault="002E701C" w:rsidP="002E701C">
      <w:pPr>
        <w:pStyle w:val="Heading4"/>
        <w:numPr>
          <w:ilvl w:val="0"/>
          <w:numId w:val="0"/>
        </w:numPr>
        <w:rPr>
          <w:color w:val="7030A0"/>
          <w:sz w:val="22"/>
          <w:szCs w:val="22"/>
        </w:rPr>
      </w:pPr>
      <w:bookmarkStart w:id="27" w:name="Calendar"/>
      <w:bookmarkEnd w:id="27"/>
      <w:r>
        <w:rPr>
          <w:color w:val="7030A0"/>
          <w:sz w:val="22"/>
          <w:szCs w:val="22"/>
        </w:rPr>
        <w:t>2.2.4. Calendarul de implementare a proiectului.</w:t>
      </w:r>
    </w:p>
    <w:p w14:paraId="2EF8DB33" w14:textId="09A57D9D" w:rsidR="00091ABE" w:rsidRDefault="00000000">
      <w:pPr>
        <w:jc w:val="both"/>
        <w:rPr>
          <w:sz w:val="22"/>
          <w:szCs w:val="22"/>
        </w:rPr>
      </w:pPr>
      <w:r>
        <w:rPr>
          <w:i/>
          <w:sz w:val="22"/>
          <w:szCs w:val="22"/>
        </w:rPr>
        <w:t xml:space="preserve">Completaţi tabelul de mai jos cu activităţile </w:t>
      </w:r>
      <w:r w:rsidR="00437502">
        <w:rPr>
          <w:i/>
          <w:sz w:val="22"/>
          <w:szCs w:val="22"/>
        </w:rPr>
        <w:t>sub</w:t>
      </w:r>
      <w:r>
        <w:rPr>
          <w:i/>
          <w:sz w:val="22"/>
          <w:szCs w:val="22"/>
        </w:rPr>
        <w:t>proiectului</w:t>
      </w:r>
      <w:r w:rsidR="00437502">
        <w:rPr>
          <w:i/>
          <w:sz w:val="22"/>
          <w:szCs w:val="22"/>
        </w:rPr>
        <w:t xml:space="preserve"> </w:t>
      </w:r>
      <w:r>
        <w:rPr>
          <w:i/>
          <w:sz w:val="22"/>
          <w:szCs w:val="22"/>
        </w:rPr>
        <w:t xml:space="preserve">previzionate a se realiza după momentul depunerii Cererii de finanţare (în vederea implementării </w:t>
      </w:r>
      <w:r w:rsidR="007C122F">
        <w:rPr>
          <w:i/>
          <w:sz w:val="22"/>
          <w:szCs w:val="22"/>
        </w:rPr>
        <w:t>sub</w:t>
      </w:r>
      <w:r>
        <w:rPr>
          <w:i/>
          <w:sz w:val="22"/>
          <w:szCs w:val="22"/>
        </w:rPr>
        <w:t xml:space="preserve">proiectului), precum şi cu perioadele la care acestea s-au realizat/se vor realiza. </w:t>
      </w:r>
    </w:p>
    <w:tbl>
      <w:tblPr>
        <w:tblStyle w:val="TableGrid"/>
        <w:tblW w:w="10039" w:type="dxa"/>
        <w:tblLayout w:type="fixed"/>
        <w:tblLook w:val="04A0" w:firstRow="1" w:lastRow="0" w:firstColumn="1" w:lastColumn="0" w:noHBand="0" w:noVBand="1"/>
      </w:tblPr>
      <w:tblGrid>
        <w:gridCol w:w="695"/>
        <w:gridCol w:w="3904"/>
        <w:gridCol w:w="1081"/>
        <w:gridCol w:w="1117"/>
        <w:gridCol w:w="1154"/>
        <w:gridCol w:w="1044"/>
        <w:gridCol w:w="1044"/>
      </w:tblGrid>
      <w:tr w:rsidR="00852FED" w:rsidRPr="00C538CF" w14:paraId="44397546" w14:textId="77777777" w:rsidTr="004A362B">
        <w:tc>
          <w:tcPr>
            <w:tcW w:w="695" w:type="dxa"/>
          </w:tcPr>
          <w:p w14:paraId="286C1674" w14:textId="77777777" w:rsidR="00852FED" w:rsidRPr="00C538CF" w:rsidRDefault="00852FED">
            <w:pPr>
              <w:jc w:val="both"/>
              <w:rPr>
                <w:szCs w:val="20"/>
              </w:rPr>
            </w:pPr>
            <w:r w:rsidRPr="00C538CF">
              <w:rPr>
                <w:szCs w:val="20"/>
              </w:rPr>
              <w:t>Nr. Crt.</w:t>
            </w:r>
          </w:p>
        </w:tc>
        <w:tc>
          <w:tcPr>
            <w:tcW w:w="3904" w:type="dxa"/>
          </w:tcPr>
          <w:p w14:paraId="61CF4919" w14:textId="5FDF8A6F" w:rsidR="00852FED" w:rsidRPr="00C538CF" w:rsidRDefault="00852FED">
            <w:pPr>
              <w:jc w:val="both"/>
              <w:rPr>
                <w:szCs w:val="20"/>
              </w:rPr>
            </w:pPr>
            <w:r w:rsidRPr="00C538CF">
              <w:rPr>
                <w:szCs w:val="20"/>
              </w:rPr>
              <w:t>Denumire activitate</w:t>
            </w:r>
          </w:p>
        </w:tc>
        <w:tc>
          <w:tcPr>
            <w:tcW w:w="1081" w:type="dxa"/>
          </w:tcPr>
          <w:p w14:paraId="6834416F" w14:textId="77777777" w:rsidR="00852FED" w:rsidRPr="00C538CF" w:rsidRDefault="00852FED">
            <w:pPr>
              <w:jc w:val="both"/>
              <w:rPr>
                <w:szCs w:val="20"/>
              </w:rPr>
            </w:pPr>
            <w:r w:rsidRPr="00C538CF">
              <w:rPr>
                <w:szCs w:val="20"/>
              </w:rPr>
              <w:t>2023</w:t>
            </w:r>
          </w:p>
        </w:tc>
        <w:tc>
          <w:tcPr>
            <w:tcW w:w="1117" w:type="dxa"/>
          </w:tcPr>
          <w:p w14:paraId="37BF3B1B" w14:textId="77777777" w:rsidR="00852FED" w:rsidRPr="00C538CF" w:rsidRDefault="00852FED">
            <w:pPr>
              <w:jc w:val="both"/>
              <w:rPr>
                <w:szCs w:val="20"/>
              </w:rPr>
            </w:pPr>
            <w:r w:rsidRPr="00C538CF">
              <w:rPr>
                <w:szCs w:val="20"/>
              </w:rPr>
              <w:t>2024</w:t>
            </w:r>
          </w:p>
        </w:tc>
        <w:tc>
          <w:tcPr>
            <w:tcW w:w="1154" w:type="dxa"/>
          </w:tcPr>
          <w:p w14:paraId="3E4B5758" w14:textId="77777777" w:rsidR="00852FED" w:rsidRPr="00C538CF" w:rsidRDefault="00852FED">
            <w:pPr>
              <w:jc w:val="both"/>
              <w:rPr>
                <w:szCs w:val="20"/>
              </w:rPr>
            </w:pPr>
            <w:r w:rsidRPr="00C538CF">
              <w:rPr>
                <w:szCs w:val="20"/>
              </w:rPr>
              <w:t>2025</w:t>
            </w:r>
          </w:p>
        </w:tc>
        <w:tc>
          <w:tcPr>
            <w:tcW w:w="1044" w:type="dxa"/>
          </w:tcPr>
          <w:p w14:paraId="0A4D3C51" w14:textId="2DF0B92A" w:rsidR="00852FED" w:rsidRPr="00C538CF" w:rsidRDefault="00852FED">
            <w:pPr>
              <w:jc w:val="both"/>
              <w:rPr>
                <w:szCs w:val="20"/>
              </w:rPr>
            </w:pPr>
            <w:r>
              <w:rPr>
                <w:szCs w:val="20"/>
              </w:rPr>
              <w:t>2026</w:t>
            </w:r>
          </w:p>
        </w:tc>
        <w:tc>
          <w:tcPr>
            <w:tcW w:w="1044" w:type="dxa"/>
          </w:tcPr>
          <w:p w14:paraId="6B62B152" w14:textId="739DDDA7" w:rsidR="00852FED" w:rsidRPr="00C538CF" w:rsidRDefault="00852FED">
            <w:pPr>
              <w:jc w:val="both"/>
              <w:rPr>
                <w:szCs w:val="20"/>
              </w:rPr>
            </w:pPr>
            <w:r w:rsidRPr="00C538CF">
              <w:rPr>
                <w:szCs w:val="20"/>
              </w:rPr>
              <w:t>....</w:t>
            </w:r>
          </w:p>
        </w:tc>
      </w:tr>
      <w:tr w:rsidR="00852FED" w:rsidRPr="00C538CF" w14:paraId="01757430" w14:textId="77777777" w:rsidTr="00154327">
        <w:tc>
          <w:tcPr>
            <w:tcW w:w="695" w:type="dxa"/>
          </w:tcPr>
          <w:p w14:paraId="2BCF8B93" w14:textId="16DB56D3" w:rsidR="00852FED" w:rsidRPr="00C538CF" w:rsidRDefault="00852FED">
            <w:pPr>
              <w:jc w:val="both"/>
              <w:rPr>
                <w:szCs w:val="20"/>
              </w:rPr>
            </w:pPr>
            <w:r>
              <w:rPr>
                <w:szCs w:val="20"/>
              </w:rPr>
              <w:t>I.</w:t>
            </w:r>
          </w:p>
        </w:tc>
        <w:tc>
          <w:tcPr>
            <w:tcW w:w="9344" w:type="dxa"/>
            <w:gridSpan w:val="6"/>
          </w:tcPr>
          <w:p w14:paraId="003B63EF" w14:textId="500FB196" w:rsidR="00852FED" w:rsidRPr="00C538CF" w:rsidRDefault="00852FED">
            <w:pPr>
              <w:jc w:val="both"/>
              <w:rPr>
                <w:szCs w:val="20"/>
              </w:rPr>
            </w:pPr>
            <w:r>
              <w:rPr>
                <w:szCs w:val="20"/>
              </w:rPr>
              <w:t xml:space="preserve">Cercetare fundamentală </w:t>
            </w:r>
          </w:p>
        </w:tc>
      </w:tr>
      <w:tr w:rsidR="00852FED" w:rsidRPr="00C538CF" w14:paraId="25BAC612" w14:textId="77777777" w:rsidTr="00475BE6">
        <w:tc>
          <w:tcPr>
            <w:tcW w:w="695" w:type="dxa"/>
          </w:tcPr>
          <w:p w14:paraId="6B54DA37" w14:textId="39206B40" w:rsidR="00852FED" w:rsidRPr="00C538CF" w:rsidRDefault="00852FED">
            <w:pPr>
              <w:jc w:val="both"/>
              <w:rPr>
                <w:szCs w:val="20"/>
              </w:rPr>
            </w:pPr>
            <w:r w:rsidRPr="00C538CF">
              <w:rPr>
                <w:szCs w:val="20"/>
              </w:rPr>
              <w:t>I.1</w:t>
            </w:r>
          </w:p>
        </w:tc>
        <w:tc>
          <w:tcPr>
            <w:tcW w:w="3904" w:type="dxa"/>
          </w:tcPr>
          <w:p w14:paraId="26BF0D35" w14:textId="77777777" w:rsidR="00852FED" w:rsidRPr="00C538CF" w:rsidRDefault="00852FED">
            <w:pPr>
              <w:jc w:val="both"/>
              <w:rPr>
                <w:szCs w:val="20"/>
              </w:rPr>
            </w:pPr>
          </w:p>
        </w:tc>
        <w:tc>
          <w:tcPr>
            <w:tcW w:w="1081" w:type="dxa"/>
          </w:tcPr>
          <w:p w14:paraId="0A6A8239" w14:textId="77777777" w:rsidR="00852FED" w:rsidRPr="00C538CF" w:rsidRDefault="00852FED">
            <w:pPr>
              <w:jc w:val="both"/>
              <w:rPr>
                <w:szCs w:val="20"/>
              </w:rPr>
            </w:pPr>
          </w:p>
        </w:tc>
        <w:tc>
          <w:tcPr>
            <w:tcW w:w="1117" w:type="dxa"/>
          </w:tcPr>
          <w:p w14:paraId="331281A0" w14:textId="77777777" w:rsidR="00852FED" w:rsidRPr="00C538CF" w:rsidRDefault="00852FED">
            <w:pPr>
              <w:jc w:val="both"/>
              <w:rPr>
                <w:szCs w:val="20"/>
              </w:rPr>
            </w:pPr>
          </w:p>
        </w:tc>
        <w:tc>
          <w:tcPr>
            <w:tcW w:w="1154" w:type="dxa"/>
          </w:tcPr>
          <w:p w14:paraId="6803A473" w14:textId="77777777" w:rsidR="00852FED" w:rsidRPr="00C538CF" w:rsidRDefault="00852FED">
            <w:pPr>
              <w:jc w:val="both"/>
              <w:rPr>
                <w:szCs w:val="20"/>
              </w:rPr>
            </w:pPr>
          </w:p>
        </w:tc>
        <w:tc>
          <w:tcPr>
            <w:tcW w:w="1044" w:type="dxa"/>
          </w:tcPr>
          <w:p w14:paraId="3C9249DB" w14:textId="77777777" w:rsidR="00852FED" w:rsidRPr="00C538CF" w:rsidRDefault="00852FED">
            <w:pPr>
              <w:jc w:val="both"/>
              <w:rPr>
                <w:szCs w:val="20"/>
              </w:rPr>
            </w:pPr>
          </w:p>
        </w:tc>
        <w:tc>
          <w:tcPr>
            <w:tcW w:w="1044" w:type="dxa"/>
          </w:tcPr>
          <w:p w14:paraId="6EC8BAFF" w14:textId="38A211D1" w:rsidR="00852FED" w:rsidRPr="00C538CF" w:rsidRDefault="00852FED">
            <w:pPr>
              <w:jc w:val="both"/>
              <w:rPr>
                <w:szCs w:val="20"/>
              </w:rPr>
            </w:pPr>
          </w:p>
        </w:tc>
      </w:tr>
      <w:tr w:rsidR="00852FED" w:rsidRPr="00C538CF" w14:paraId="3856C69D" w14:textId="77777777" w:rsidTr="00D517FB">
        <w:tc>
          <w:tcPr>
            <w:tcW w:w="695" w:type="dxa"/>
          </w:tcPr>
          <w:p w14:paraId="094D56B7" w14:textId="2BBF3C3C" w:rsidR="00852FED" w:rsidRPr="00C538CF" w:rsidRDefault="00852FED">
            <w:pPr>
              <w:jc w:val="both"/>
              <w:rPr>
                <w:szCs w:val="20"/>
              </w:rPr>
            </w:pPr>
            <w:r w:rsidRPr="00C538CF">
              <w:rPr>
                <w:szCs w:val="20"/>
              </w:rPr>
              <w:t>I.2</w:t>
            </w:r>
          </w:p>
        </w:tc>
        <w:tc>
          <w:tcPr>
            <w:tcW w:w="3904" w:type="dxa"/>
          </w:tcPr>
          <w:p w14:paraId="7F755C13" w14:textId="77777777" w:rsidR="00852FED" w:rsidRPr="00C538CF" w:rsidRDefault="00852FED">
            <w:pPr>
              <w:jc w:val="both"/>
              <w:rPr>
                <w:szCs w:val="20"/>
              </w:rPr>
            </w:pPr>
          </w:p>
        </w:tc>
        <w:tc>
          <w:tcPr>
            <w:tcW w:w="1081" w:type="dxa"/>
          </w:tcPr>
          <w:p w14:paraId="545A470D" w14:textId="77777777" w:rsidR="00852FED" w:rsidRPr="00C538CF" w:rsidRDefault="00852FED">
            <w:pPr>
              <w:jc w:val="both"/>
              <w:rPr>
                <w:szCs w:val="20"/>
              </w:rPr>
            </w:pPr>
          </w:p>
        </w:tc>
        <w:tc>
          <w:tcPr>
            <w:tcW w:w="1117" w:type="dxa"/>
          </w:tcPr>
          <w:p w14:paraId="2664AB32" w14:textId="77777777" w:rsidR="00852FED" w:rsidRPr="00C538CF" w:rsidRDefault="00852FED">
            <w:pPr>
              <w:jc w:val="both"/>
              <w:rPr>
                <w:szCs w:val="20"/>
              </w:rPr>
            </w:pPr>
          </w:p>
        </w:tc>
        <w:tc>
          <w:tcPr>
            <w:tcW w:w="1154" w:type="dxa"/>
          </w:tcPr>
          <w:p w14:paraId="7F085F19" w14:textId="77777777" w:rsidR="00852FED" w:rsidRPr="00C538CF" w:rsidRDefault="00852FED">
            <w:pPr>
              <w:jc w:val="both"/>
              <w:rPr>
                <w:szCs w:val="20"/>
              </w:rPr>
            </w:pPr>
          </w:p>
        </w:tc>
        <w:tc>
          <w:tcPr>
            <w:tcW w:w="1044" w:type="dxa"/>
          </w:tcPr>
          <w:p w14:paraId="45C4A286" w14:textId="77777777" w:rsidR="00852FED" w:rsidRPr="00C538CF" w:rsidRDefault="00852FED">
            <w:pPr>
              <w:jc w:val="both"/>
              <w:rPr>
                <w:szCs w:val="20"/>
              </w:rPr>
            </w:pPr>
          </w:p>
        </w:tc>
        <w:tc>
          <w:tcPr>
            <w:tcW w:w="1044" w:type="dxa"/>
          </w:tcPr>
          <w:p w14:paraId="7F353C49" w14:textId="5328229C" w:rsidR="00852FED" w:rsidRPr="00C538CF" w:rsidRDefault="00852FED">
            <w:pPr>
              <w:jc w:val="both"/>
              <w:rPr>
                <w:szCs w:val="20"/>
              </w:rPr>
            </w:pPr>
          </w:p>
        </w:tc>
      </w:tr>
      <w:tr w:rsidR="00852FED" w:rsidRPr="00C538CF" w14:paraId="1612E6A1" w14:textId="77777777" w:rsidTr="00540E90">
        <w:tc>
          <w:tcPr>
            <w:tcW w:w="695" w:type="dxa"/>
          </w:tcPr>
          <w:p w14:paraId="0B9E3B84" w14:textId="41321D58" w:rsidR="00852FED" w:rsidRPr="00C538CF" w:rsidRDefault="00852FED">
            <w:pPr>
              <w:jc w:val="both"/>
              <w:rPr>
                <w:szCs w:val="20"/>
              </w:rPr>
            </w:pPr>
            <w:r>
              <w:rPr>
                <w:szCs w:val="20"/>
              </w:rPr>
              <w:t>II.</w:t>
            </w:r>
          </w:p>
        </w:tc>
        <w:tc>
          <w:tcPr>
            <w:tcW w:w="9344" w:type="dxa"/>
            <w:gridSpan w:val="6"/>
          </w:tcPr>
          <w:p w14:paraId="738A274F" w14:textId="506F4B40" w:rsidR="00852FED" w:rsidRPr="00C538CF" w:rsidRDefault="00852FED">
            <w:pPr>
              <w:jc w:val="both"/>
              <w:rPr>
                <w:szCs w:val="20"/>
              </w:rPr>
            </w:pPr>
            <w:r>
              <w:rPr>
                <w:szCs w:val="20"/>
              </w:rPr>
              <w:t>Cercetare industrială</w:t>
            </w:r>
          </w:p>
        </w:tc>
      </w:tr>
      <w:tr w:rsidR="00852FED" w:rsidRPr="00C538CF" w14:paraId="7CDB451F" w14:textId="77777777" w:rsidTr="00D517FB">
        <w:tc>
          <w:tcPr>
            <w:tcW w:w="695" w:type="dxa"/>
          </w:tcPr>
          <w:p w14:paraId="7699E5B9" w14:textId="2D4AB5EE" w:rsidR="00852FED" w:rsidRPr="00C538CF" w:rsidRDefault="00852FED">
            <w:pPr>
              <w:jc w:val="both"/>
              <w:rPr>
                <w:szCs w:val="20"/>
              </w:rPr>
            </w:pPr>
            <w:r>
              <w:rPr>
                <w:szCs w:val="20"/>
              </w:rPr>
              <w:t>II.1</w:t>
            </w:r>
          </w:p>
        </w:tc>
        <w:tc>
          <w:tcPr>
            <w:tcW w:w="3904" w:type="dxa"/>
          </w:tcPr>
          <w:p w14:paraId="090ED775" w14:textId="77777777" w:rsidR="00852FED" w:rsidRPr="00C538CF" w:rsidRDefault="00852FED">
            <w:pPr>
              <w:jc w:val="both"/>
              <w:rPr>
                <w:szCs w:val="20"/>
              </w:rPr>
            </w:pPr>
          </w:p>
        </w:tc>
        <w:tc>
          <w:tcPr>
            <w:tcW w:w="1081" w:type="dxa"/>
          </w:tcPr>
          <w:p w14:paraId="196C50B0" w14:textId="77777777" w:rsidR="00852FED" w:rsidRPr="00C538CF" w:rsidRDefault="00852FED">
            <w:pPr>
              <w:jc w:val="both"/>
              <w:rPr>
                <w:szCs w:val="20"/>
              </w:rPr>
            </w:pPr>
          </w:p>
        </w:tc>
        <w:tc>
          <w:tcPr>
            <w:tcW w:w="1117" w:type="dxa"/>
          </w:tcPr>
          <w:p w14:paraId="6B6037B7" w14:textId="77777777" w:rsidR="00852FED" w:rsidRPr="00C538CF" w:rsidRDefault="00852FED">
            <w:pPr>
              <w:jc w:val="both"/>
              <w:rPr>
                <w:szCs w:val="20"/>
              </w:rPr>
            </w:pPr>
          </w:p>
        </w:tc>
        <w:tc>
          <w:tcPr>
            <w:tcW w:w="1154" w:type="dxa"/>
          </w:tcPr>
          <w:p w14:paraId="65466821" w14:textId="77777777" w:rsidR="00852FED" w:rsidRPr="00C538CF" w:rsidRDefault="00852FED">
            <w:pPr>
              <w:jc w:val="both"/>
              <w:rPr>
                <w:szCs w:val="20"/>
              </w:rPr>
            </w:pPr>
          </w:p>
        </w:tc>
        <w:tc>
          <w:tcPr>
            <w:tcW w:w="1044" w:type="dxa"/>
          </w:tcPr>
          <w:p w14:paraId="5915B58B" w14:textId="77777777" w:rsidR="00852FED" w:rsidRPr="00C538CF" w:rsidRDefault="00852FED">
            <w:pPr>
              <w:jc w:val="both"/>
              <w:rPr>
                <w:szCs w:val="20"/>
              </w:rPr>
            </w:pPr>
          </w:p>
        </w:tc>
        <w:tc>
          <w:tcPr>
            <w:tcW w:w="1044" w:type="dxa"/>
          </w:tcPr>
          <w:p w14:paraId="30E2837E" w14:textId="77777777" w:rsidR="00852FED" w:rsidRPr="00C538CF" w:rsidRDefault="00852FED">
            <w:pPr>
              <w:jc w:val="both"/>
              <w:rPr>
                <w:szCs w:val="20"/>
              </w:rPr>
            </w:pPr>
          </w:p>
        </w:tc>
      </w:tr>
      <w:tr w:rsidR="00852FED" w:rsidRPr="00C538CF" w14:paraId="28199534" w14:textId="77777777" w:rsidTr="00D517FB">
        <w:tc>
          <w:tcPr>
            <w:tcW w:w="695" w:type="dxa"/>
          </w:tcPr>
          <w:p w14:paraId="4C6581D5" w14:textId="14C9DEE7" w:rsidR="00852FED" w:rsidRPr="00C538CF" w:rsidRDefault="00852FED">
            <w:pPr>
              <w:jc w:val="both"/>
              <w:rPr>
                <w:szCs w:val="20"/>
              </w:rPr>
            </w:pPr>
            <w:r>
              <w:rPr>
                <w:szCs w:val="20"/>
              </w:rPr>
              <w:t>II.2</w:t>
            </w:r>
          </w:p>
        </w:tc>
        <w:tc>
          <w:tcPr>
            <w:tcW w:w="3904" w:type="dxa"/>
          </w:tcPr>
          <w:p w14:paraId="6D32B0D4" w14:textId="77777777" w:rsidR="00852FED" w:rsidRPr="00C538CF" w:rsidRDefault="00852FED">
            <w:pPr>
              <w:jc w:val="both"/>
              <w:rPr>
                <w:szCs w:val="20"/>
              </w:rPr>
            </w:pPr>
          </w:p>
        </w:tc>
        <w:tc>
          <w:tcPr>
            <w:tcW w:w="1081" w:type="dxa"/>
          </w:tcPr>
          <w:p w14:paraId="4CB696CC" w14:textId="77777777" w:rsidR="00852FED" w:rsidRPr="00C538CF" w:rsidRDefault="00852FED">
            <w:pPr>
              <w:jc w:val="both"/>
              <w:rPr>
                <w:szCs w:val="20"/>
              </w:rPr>
            </w:pPr>
          </w:p>
        </w:tc>
        <w:tc>
          <w:tcPr>
            <w:tcW w:w="1117" w:type="dxa"/>
          </w:tcPr>
          <w:p w14:paraId="13C3EB9A" w14:textId="77777777" w:rsidR="00852FED" w:rsidRPr="00C538CF" w:rsidRDefault="00852FED">
            <w:pPr>
              <w:jc w:val="both"/>
              <w:rPr>
                <w:szCs w:val="20"/>
              </w:rPr>
            </w:pPr>
          </w:p>
        </w:tc>
        <w:tc>
          <w:tcPr>
            <w:tcW w:w="1154" w:type="dxa"/>
          </w:tcPr>
          <w:p w14:paraId="5E321E1A" w14:textId="77777777" w:rsidR="00852FED" w:rsidRPr="00C538CF" w:rsidRDefault="00852FED">
            <w:pPr>
              <w:jc w:val="both"/>
              <w:rPr>
                <w:szCs w:val="20"/>
              </w:rPr>
            </w:pPr>
          </w:p>
        </w:tc>
        <w:tc>
          <w:tcPr>
            <w:tcW w:w="1044" w:type="dxa"/>
          </w:tcPr>
          <w:p w14:paraId="43B9BD43" w14:textId="77777777" w:rsidR="00852FED" w:rsidRPr="00C538CF" w:rsidRDefault="00852FED">
            <w:pPr>
              <w:jc w:val="both"/>
              <w:rPr>
                <w:szCs w:val="20"/>
              </w:rPr>
            </w:pPr>
          </w:p>
        </w:tc>
        <w:tc>
          <w:tcPr>
            <w:tcW w:w="1044" w:type="dxa"/>
          </w:tcPr>
          <w:p w14:paraId="479E89CF" w14:textId="77777777" w:rsidR="00852FED" w:rsidRPr="00C538CF" w:rsidRDefault="00852FED">
            <w:pPr>
              <w:jc w:val="both"/>
              <w:rPr>
                <w:szCs w:val="20"/>
              </w:rPr>
            </w:pPr>
          </w:p>
        </w:tc>
      </w:tr>
      <w:tr w:rsidR="00852FED" w:rsidRPr="00C538CF" w14:paraId="474705C2" w14:textId="77777777" w:rsidTr="00D517FB">
        <w:tc>
          <w:tcPr>
            <w:tcW w:w="695" w:type="dxa"/>
          </w:tcPr>
          <w:p w14:paraId="67BBF504" w14:textId="75044C0F" w:rsidR="00852FED" w:rsidRDefault="00852FED">
            <w:pPr>
              <w:jc w:val="both"/>
              <w:rPr>
                <w:szCs w:val="20"/>
              </w:rPr>
            </w:pPr>
            <w:r>
              <w:rPr>
                <w:szCs w:val="20"/>
              </w:rPr>
              <w:t>III.</w:t>
            </w:r>
          </w:p>
        </w:tc>
        <w:tc>
          <w:tcPr>
            <w:tcW w:w="3904" w:type="dxa"/>
          </w:tcPr>
          <w:p w14:paraId="30B39BEE" w14:textId="0E14907F" w:rsidR="00852FED" w:rsidRPr="00C538CF" w:rsidRDefault="00852FED">
            <w:pPr>
              <w:jc w:val="both"/>
              <w:rPr>
                <w:szCs w:val="20"/>
              </w:rPr>
            </w:pPr>
            <w:r>
              <w:rPr>
                <w:szCs w:val="20"/>
              </w:rPr>
              <w:t>Dezvoltare experimentală</w:t>
            </w:r>
          </w:p>
        </w:tc>
        <w:tc>
          <w:tcPr>
            <w:tcW w:w="1081" w:type="dxa"/>
          </w:tcPr>
          <w:p w14:paraId="7571CE80" w14:textId="77777777" w:rsidR="00852FED" w:rsidRPr="00C538CF" w:rsidRDefault="00852FED">
            <w:pPr>
              <w:jc w:val="both"/>
              <w:rPr>
                <w:szCs w:val="20"/>
              </w:rPr>
            </w:pPr>
          </w:p>
        </w:tc>
        <w:tc>
          <w:tcPr>
            <w:tcW w:w="1117" w:type="dxa"/>
          </w:tcPr>
          <w:p w14:paraId="2A0C0AEC" w14:textId="77777777" w:rsidR="00852FED" w:rsidRPr="00C538CF" w:rsidRDefault="00852FED">
            <w:pPr>
              <w:jc w:val="both"/>
              <w:rPr>
                <w:szCs w:val="20"/>
              </w:rPr>
            </w:pPr>
          </w:p>
        </w:tc>
        <w:tc>
          <w:tcPr>
            <w:tcW w:w="1154" w:type="dxa"/>
          </w:tcPr>
          <w:p w14:paraId="2B0BD47B" w14:textId="77777777" w:rsidR="00852FED" w:rsidRPr="00C538CF" w:rsidRDefault="00852FED">
            <w:pPr>
              <w:jc w:val="both"/>
              <w:rPr>
                <w:szCs w:val="20"/>
              </w:rPr>
            </w:pPr>
          </w:p>
        </w:tc>
        <w:tc>
          <w:tcPr>
            <w:tcW w:w="1044" w:type="dxa"/>
          </w:tcPr>
          <w:p w14:paraId="7FE336DD" w14:textId="77777777" w:rsidR="00852FED" w:rsidRPr="00C538CF" w:rsidRDefault="00852FED">
            <w:pPr>
              <w:jc w:val="both"/>
              <w:rPr>
                <w:szCs w:val="20"/>
              </w:rPr>
            </w:pPr>
          </w:p>
        </w:tc>
        <w:tc>
          <w:tcPr>
            <w:tcW w:w="1044" w:type="dxa"/>
          </w:tcPr>
          <w:p w14:paraId="4ABCC7BA" w14:textId="77777777" w:rsidR="00852FED" w:rsidRPr="00C538CF" w:rsidRDefault="00852FED">
            <w:pPr>
              <w:jc w:val="both"/>
              <w:rPr>
                <w:szCs w:val="20"/>
              </w:rPr>
            </w:pPr>
          </w:p>
        </w:tc>
      </w:tr>
      <w:tr w:rsidR="00852FED" w:rsidRPr="00C538CF" w14:paraId="6CF6276A" w14:textId="77777777" w:rsidTr="00D517FB">
        <w:tc>
          <w:tcPr>
            <w:tcW w:w="695" w:type="dxa"/>
          </w:tcPr>
          <w:p w14:paraId="46A24D46" w14:textId="2253BF8A" w:rsidR="00852FED" w:rsidRDefault="00852FED">
            <w:pPr>
              <w:jc w:val="both"/>
              <w:rPr>
                <w:szCs w:val="20"/>
              </w:rPr>
            </w:pPr>
            <w:r>
              <w:rPr>
                <w:szCs w:val="20"/>
              </w:rPr>
              <w:t>III.1</w:t>
            </w:r>
          </w:p>
        </w:tc>
        <w:tc>
          <w:tcPr>
            <w:tcW w:w="3904" w:type="dxa"/>
          </w:tcPr>
          <w:p w14:paraId="5B7B4C99" w14:textId="77777777" w:rsidR="00852FED" w:rsidRPr="00C538CF" w:rsidRDefault="00852FED">
            <w:pPr>
              <w:jc w:val="both"/>
              <w:rPr>
                <w:szCs w:val="20"/>
              </w:rPr>
            </w:pPr>
          </w:p>
        </w:tc>
        <w:tc>
          <w:tcPr>
            <w:tcW w:w="1081" w:type="dxa"/>
          </w:tcPr>
          <w:p w14:paraId="24365F14" w14:textId="77777777" w:rsidR="00852FED" w:rsidRPr="00C538CF" w:rsidRDefault="00852FED">
            <w:pPr>
              <w:jc w:val="both"/>
              <w:rPr>
                <w:szCs w:val="20"/>
              </w:rPr>
            </w:pPr>
          </w:p>
        </w:tc>
        <w:tc>
          <w:tcPr>
            <w:tcW w:w="1117" w:type="dxa"/>
          </w:tcPr>
          <w:p w14:paraId="54EA3F68" w14:textId="77777777" w:rsidR="00852FED" w:rsidRPr="00C538CF" w:rsidRDefault="00852FED">
            <w:pPr>
              <w:jc w:val="both"/>
              <w:rPr>
                <w:szCs w:val="20"/>
              </w:rPr>
            </w:pPr>
          </w:p>
        </w:tc>
        <w:tc>
          <w:tcPr>
            <w:tcW w:w="1154" w:type="dxa"/>
          </w:tcPr>
          <w:p w14:paraId="398F5B03" w14:textId="77777777" w:rsidR="00852FED" w:rsidRPr="00C538CF" w:rsidRDefault="00852FED">
            <w:pPr>
              <w:jc w:val="both"/>
              <w:rPr>
                <w:szCs w:val="20"/>
              </w:rPr>
            </w:pPr>
          </w:p>
        </w:tc>
        <w:tc>
          <w:tcPr>
            <w:tcW w:w="1044" w:type="dxa"/>
          </w:tcPr>
          <w:p w14:paraId="4BA360F3" w14:textId="77777777" w:rsidR="00852FED" w:rsidRPr="00C538CF" w:rsidRDefault="00852FED">
            <w:pPr>
              <w:jc w:val="both"/>
              <w:rPr>
                <w:szCs w:val="20"/>
              </w:rPr>
            </w:pPr>
          </w:p>
        </w:tc>
        <w:tc>
          <w:tcPr>
            <w:tcW w:w="1044" w:type="dxa"/>
          </w:tcPr>
          <w:p w14:paraId="55CB2278" w14:textId="77777777" w:rsidR="00852FED" w:rsidRPr="00C538CF" w:rsidRDefault="00852FED">
            <w:pPr>
              <w:jc w:val="both"/>
              <w:rPr>
                <w:szCs w:val="20"/>
              </w:rPr>
            </w:pPr>
          </w:p>
        </w:tc>
      </w:tr>
      <w:tr w:rsidR="00852FED" w:rsidRPr="00C538CF" w14:paraId="6FFC6ABD" w14:textId="77777777" w:rsidTr="00D517FB">
        <w:tc>
          <w:tcPr>
            <w:tcW w:w="695" w:type="dxa"/>
          </w:tcPr>
          <w:p w14:paraId="1AC4C4DB" w14:textId="73990E5A" w:rsidR="00852FED" w:rsidRDefault="00852FED">
            <w:pPr>
              <w:jc w:val="both"/>
              <w:rPr>
                <w:szCs w:val="20"/>
              </w:rPr>
            </w:pPr>
            <w:r>
              <w:rPr>
                <w:szCs w:val="20"/>
              </w:rPr>
              <w:t>III.2</w:t>
            </w:r>
          </w:p>
        </w:tc>
        <w:tc>
          <w:tcPr>
            <w:tcW w:w="3904" w:type="dxa"/>
          </w:tcPr>
          <w:p w14:paraId="09C0B956" w14:textId="77777777" w:rsidR="00852FED" w:rsidRPr="00C538CF" w:rsidRDefault="00852FED">
            <w:pPr>
              <w:jc w:val="both"/>
              <w:rPr>
                <w:szCs w:val="20"/>
              </w:rPr>
            </w:pPr>
          </w:p>
        </w:tc>
        <w:tc>
          <w:tcPr>
            <w:tcW w:w="1081" w:type="dxa"/>
          </w:tcPr>
          <w:p w14:paraId="4192DF6D" w14:textId="77777777" w:rsidR="00852FED" w:rsidRPr="00C538CF" w:rsidRDefault="00852FED">
            <w:pPr>
              <w:jc w:val="both"/>
              <w:rPr>
                <w:szCs w:val="20"/>
              </w:rPr>
            </w:pPr>
          </w:p>
        </w:tc>
        <w:tc>
          <w:tcPr>
            <w:tcW w:w="1117" w:type="dxa"/>
          </w:tcPr>
          <w:p w14:paraId="3A922181" w14:textId="77777777" w:rsidR="00852FED" w:rsidRPr="00C538CF" w:rsidRDefault="00852FED">
            <w:pPr>
              <w:jc w:val="both"/>
              <w:rPr>
                <w:szCs w:val="20"/>
              </w:rPr>
            </w:pPr>
          </w:p>
        </w:tc>
        <w:tc>
          <w:tcPr>
            <w:tcW w:w="1154" w:type="dxa"/>
          </w:tcPr>
          <w:p w14:paraId="131C2197" w14:textId="77777777" w:rsidR="00852FED" w:rsidRPr="00C538CF" w:rsidRDefault="00852FED">
            <w:pPr>
              <w:jc w:val="both"/>
              <w:rPr>
                <w:szCs w:val="20"/>
              </w:rPr>
            </w:pPr>
          </w:p>
        </w:tc>
        <w:tc>
          <w:tcPr>
            <w:tcW w:w="1044" w:type="dxa"/>
          </w:tcPr>
          <w:p w14:paraId="39415B86" w14:textId="77777777" w:rsidR="00852FED" w:rsidRPr="00C538CF" w:rsidRDefault="00852FED">
            <w:pPr>
              <w:jc w:val="both"/>
              <w:rPr>
                <w:szCs w:val="20"/>
              </w:rPr>
            </w:pPr>
          </w:p>
        </w:tc>
        <w:tc>
          <w:tcPr>
            <w:tcW w:w="1044" w:type="dxa"/>
          </w:tcPr>
          <w:p w14:paraId="1B60E9F7" w14:textId="77777777" w:rsidR="00852FED" w:rsidRPr="00C538CF" w:rsidRDefault="00852FED">
            <w:pPr>
              <w:jc w:val="both"/>
              <w:rPr>
                <w:szCs w:val="20"/>
              </w:rPr>
            </w:pPr>
          </w:p>
        </w:tc>
      </w:tr>
      <w:tr w:rsidR="00852FED" w:rsidRPr="00C538CF" w14:paraId="55BF2473" w14:textId="77777777" w:rsidTr="00D517FB">
        <w:tc>
          <w:tcPr>
            <w:tcW w:w="695" w:type="dxa"/>
          </w:tcPr>
          <w:p w14:paraId="66CE5977" w14:textId="60567B2C" w:rsidR="00852FED" w:rsidRDefault="00852FED">
            <w:pPr>
              <w:jc w:val="both"/>
              <w:rPr>
                <w:szCs w:val="20"/>
              </w:rPr>
            </w:pPr>
            <w:r>
              <w:rPr>
                <w:szCs w:val="20"/>
              </w:rPr>
              <w:t>IV.</w:t>
            </w:r>
          </w:p>
        </w:tc>
        <w:tc>
          <w:tcPr>
            <w:tcW w:w="3904" w:type="dxa"/>
          </w:tcPr>
          <w:p w14:paraId="154B0F16" w14:textId="75D8F38D" w:rsidR="00852FED" w:rsidRPr="00C538CF" w:rsidRDefault="00852FED">
            <w:pPr>
              <w:jc w:val="both"/>
              <w:rPr>
                <w:szCs w:val="20"/>
              </w:rPr>
            </w:pPr>
            <w:r>
              <w:rPr>
                <w:szCs w:val="20"/>
              </w:rPr>
              <w:t>Studiu de fezabilitate</w:t>
            </w:r>
          </w:p>
        </w:tc>
        <w:tc>
          <w:tcPr>
            <w:tcW w:w="1081" w:type="dxa"/>
          </w:tcPr>
          <w:p w14:paraId="7B8E8532" w14:textId="77777777" w:rsidR="00852FED" w:rsidRPr="00C538CF" w:rsidRDefault="00852FED">
            <w:pPr>
              <w:jc w:val="both"/>
              <w:rPr>
                <w:szCs w:val="20"/>
              </w:rPr>
            </w:pPr>
          </w:p>
        </w:tc>
        <w:tc>
          <w:tcPr>
            <w:tcW w:w="1117" w:type="dxa"/>
          </w:tcPr>
          <w:p w14:paraId="2598D6F0" w14:textId="77777777" w:rsidR="00852FED" w:rsidRPr="00C538CF" w:rsidRDefault="00852FED">
            <w:pPr>
              <w:jc w:val="both"/>
              <w:rPr>
                <w:szCs w:val="20"/>
              </w:rPr>
            </w:pPr>
          </w:p>
        </w:tc>
        <w:tc>
          <w:tcPr>
            <w:tcW w:w="1154" w:type="dxa"/>
          </w:tcPr>
          <w:p w14:paraId="737A6DC1" w14:textId="77777777" w:rsidR="00852FED" w:rsidRPr="00C538CF" w:rsidRDefault="00852FED">
            <w:pPr>
              <w:jc w:val="both"/>
              <w:rPr>
                <w:szCs w:val="20"/>
              </w:rPr>
            </w:pPr>
          </w:p>
        </w:tc>
        <w:tc>
          <w:tcPr>
            <w:tcW w:w="1044" w:type="dxa"/>
          </w:tcPr>
          <w:p w14:paraId="3AD18AA3" w14:textId="77777777" w:rsidR="00852FED" w:rsidRPr="00C538CF" w:rsidRDefault="00852FED">
            <w:pPr>
              <w:jc w:val="both"/>
              <w:rPr>
                <w:szCs w:val="20"/>
              </w:rPr>
            </w:pPr>
          </w:p>
        </w:tc>
        <w:tc>
          <w:tcPr>
            <w:tcW w:w="1044" w:type="dxa"/>
          </w:tcPr>
          <w:p w14:paraId="13C05D12" w14:textId="77777777" w:rsidR="00852FED" w:rsidRPr="00C538CF" w:rsidRDefault="00852FED">
            <w:pPr>
              <w:jc w:val="both"/>
              <w:rPr>
                <w:szCs w:val="20"/>
              </w:rPr>
            </w:pPr>
          </w:p>
        </w:tc>
      </w:tr>
      <w:tr w:rsidR="00852FED" w:rsidRPr="00C538CF" w14:paraId="08A2D7A6" w14:textId="77777777" w:rsidTr="00D517FB">
        <w:tc>
          <w:tcPr>
            <w:tcW w:w="695" w:type="dxa"/>
          </w:tcPr>
          <w:p w14:paraId="264B6460" w14:textId="33B67025" w:rsidR="00852FED" w:rsidRDefault="00852FED">
            <w:pPr>
              <w:jc w:val="both"/>
              <w:rPr>
                <w:szCs w:val="20"/>
              </w:rPr>
            </w:pPr>
            <w:r>
              <w:rPr>
                <w:szCs w:val="20"/>
              </w:rPr>
              <w:t>IV.1</w:t>
            </w:r>
          </w:p>
        </w:tc>
        <w:tc>
          <w:tcPr>
            <w:tcW w:w="3904" w:type="dxa"/>
          </w:tcPr>
          <w:p w14:paraId="35568F84" w14:textId="77777777" w:rsidR="00852FED" w:rsidRPr="00C538CF" w:rsidRDefault="00852FED">
            <w:pPr>
              <w:jc w:val="both"/>
              <w:rPr>
                <w:szCs w:val="20"/>
              </w:rPr>
            </w:pPr>
          </w:p>
        </w:tc>
        <w:tc>
          <w:tcPr>
            <w:tcW w:w="1081" w:type="dxa"/>
          </w:tcPr>
          <w:p w14:paraId="54CC9038" w14:textId="77777777" w:rsidR="00852FED" w:rsidRPr="00C538CF" w:rsidRDefault="00852FED">
            <w:pPr>
              <w:jc w:val="both"/>
              <w:rPr>
                <w:szCs w:val="20"/>
              </w:rPr>
            </w:pPr>
          </w:p>
        </w:tc>
        <w:tc>
          <w:tcPr>
            <w:tcW w:w="1117" w:type="dxa"/>
          </w:tcPr>
          <w:p w14:paraId="46C5A94F" w14:textId="77777777" w:rsidR="00852FED" w:rsidRPr="00C538CF" w:rsidRDefault="00852FED">
            <w:pPr>
              <w:jc w:val="both"/>
              <w:rPr>
                <w:szCs w:val="20"/>
              </w:rPr>
            </w:pPr>
          </w:p>
        </w:tc>
        <w:tc>
          <w:tcPr>
            <w:tcW w:w="1154" w:type="dxa"/>
          </w:tcPr>
          <w:p w14:paraId="27FD03EF" w14:textId="77777777" w:rsidR="00852FED" w:rsidRPr="00C538CF" w:rsidRDefault="00852FED">
            <w:pPr>
              <w:jc w:val="both"/>
              <w:rPr>
                <w:szCs w:val="20"/>
              </w:rPr>
            </w:pPr>
          </w:p>
        </w:tc>
        <w:tc>
          <w:tcPr>
            <w:tcW w:w="1044" w:type="dxa"/>
          </w:tcPr>
          <w:p w14:paraId="308C9F33" w14:textId="77777777" w:rsidR="00852FED" w:rsidRPr="00C538CF" w:rsidRDefault="00852FED">
            <w:pPr>
              <w:jc w:val="both"/>
              <w:rPr>
                <w:szCs w:val="20"/>
              </w:rPr>
            </w:pPr>
          </w:p>
        </w:tc>
        <w:tc>
          <w:tcPr>
            <w:tcW w:w="1044" w:type="dxa"/>
          </w:tcPr>
          <w:p w14:paraId="1DC423EC" w14:textId="77777777" w:rsidR="00852FED" w:rsidRPr="00C538CF" w:rsidRDefault="00852FED">
            <w:pPr>
              <w:jc w:val="both"/>
              <w:rPr>
                <w:szCs w:val="20"/>
              </w:rPr>
            </w:pPr>
          </w:p>
        </w:tc>
      </w:tr>
    </w:tbl>
    <w:p w14:paraId="740E45E1" w14:textId="77777777" w:rsidR="00091ABE" w:rsidRDefault="00000000">
      <w:pPr>
        <w:jc w:val="both"/>
        <w:rPr>
          <w:sz w:val="22"/>
          <w:szCs w:val="22"/>
        </w:rPr>
      </w:pPr>
      <w:r>
        <w:rPr>
          <w:sz w:val="22"/>
          <w:szCs w:val="22"/>
        </w:rPr>
        <w:t>Cheltuielile aferente activităților realizate după data depunerii cererii de finanțare și înainte de data semnării contractului, vor fi cuprinse în cererea de transfer distinctă pentru cheltuieli eligibile efectuate înainte de data semnării contractului.</w:t>
      </w:r>
    </w:p>
    <w:p w14:paraId="629BC890" w14:textId="77777777" w:rsidR="00091ABE" w:rsidRDefault="00091ABE">
      <w:pPr>
        <w:jc w:val="both"/>
        <w:rPr>
          <w:sz w:val="22"/>
          <w:szCs w:val="22"/>
        </w:rPr>
      </w:pPr>
    </w:p>
    <w:p w14:paraId="0D6A3806" w14:textId="77777777" w:rsidR="00091ABE" w:rsidRDefault="00000000">
      <w:pPr>
        <w:pStyle w:val="Heading2"/>
        <w:rPr>
          <w:color w:val="7030A0"/>
          <w:szCs w:val="22"/>
        </w:rPr>
      </w:pPr>
      <w:bookmarkStart w:id="28" w:name="_Toc151027414"/>
      <w:r>
        <w:rPr>
          <w:color w:val="7030A0"/>
          <w:szCs w:val="22"/>
        </w:rPr>
        <w:t>Durata de implementare a proiectului</w:t>
      </w:r>
      <w:bookmarkEnd w:id="28"/>
    </w:p>
    <w:tbl>
      <w:tblPr>
        <w:tblW w:w="8908" w:type="dxa"/>
        <w:tblLayout w:type="fixed"/>
        <w:tblLook w:val="0000" w:firstRow="0" w:lastRow="0" w:firstColumn="0" w:lastColumn="0" w:noHBand="0" w:noVBand="0"/>
      </w:tblPr>
      <w:tblGrid>
        <w:gridCol w:w="8908"/>
      </w:tblGrid>
      <w:tr w:rsidR="00091ABE" w14:paraId="3CF35EE7" w14:textId="77777777">
        <w:tc>
          <w:tcPr>
            <w:tcW w:w="8908" w:type="dxa"/>
          </w:tcPr>
          <w:p w14:paraId="3EF3ED63" w14:textId="230EF4D7" w:rsidR="00091ABE" w:rsidRDefault="00000000">
            <w:pPr>
              <w:pStyle w:val="instruct"/>
              <w:rPr>
                <w:sz w:val="22"/>
                <w:szCs w:val="22"/>
              </w:rPr>
            </w:pPr>
            <w:r>
              <w:rPr>
                <w:sz w:val="22"/>
                <w:szCs w:val="22"/>
              </w:rPr>
              <w:t xml:space="preserve">Durata de implementare a </w:t>
            </w:r>
            <w:r w:rsidR="00437502">
              <w:rPr>
                <w:sz w:val="22"/>
                <w:szCs w:val="22"/>
              </w:rPr>
              <w:t>sub</w:t>
            </w:r>
            <w:r>
              <w:rPr>
                <w:sz w:val="22"/>
                <w:szCs w:val="22"/>
              </w:rPr>
              <w:t xml:space="preserve">proiectului este de de la data semnării contractului de finanțare, între ..............(data semnării contractului de finanțare, zi/luna/an ) și până la </w:t>
            </w:r>
            <w:r w:rsidRPr="00C538CF">
              <w:rPr>
                <w:sz w:val="22"/>
                <w:szCs w:val="22"/>
              </w:rPr>
              <w:t>..... .</w:t>
            </w:r>
          </w:p>
          <w:p w14:paraId="2EE6B313" w14:textId="77777777" w:rsidR="00091ABE" w:rsidRDefault="00091ABE" w:rsidP="00CD4786">
            <w:pPr>
              <w:pStyle w:val="instruct"/>
              <w:jc w:val="both"/>
              <w:rPr>
                <w:sz w:val="22"/>
                <w:szCs w:val="22"/>
              </w:rPr>
            </w:pPr>
          </w:p>
          <w:p w14:paraId="77365852" w14:textId="77777777" w:rsidR="00091ABE" w:rsidRDefault="00091ABE" w:rsidP="00CD4786">
            <w:pPr>
              <w:pStyle w:val="instruct"/>
              <w:jc w:val="both"/>
              <w:rPr>
                <w:sz w:val="22"/>
                <w:szCs w:val="22"/>
                <w:highlight w:val="yellow"/>
              </w:rPr>
            </w:pPr>
          </w:p>
          <w:p w14:paraId="7AE73CD1" w14:textId="77777777" w:rsidR="00091ABE" w:rsidRDefault="00000000">
            <w:pPr>
              <w:pStyle w:val="instruct"/>
              <w:rPr>
                <w:b/>
                <w:bCs/>
                <w:sz w:val="22"/>
                <w:szCs w:val="22"/>
              </w:rPr>
            </w:pPr>
            <w:r>
              <w:rPr>
                <w:b/>
                <w:bCs/>
                <w:sz w:val="22"/>
                <w:szCs w:val="22"/>
              </w:rPr>
              <w:t xml:space="preserve">Notă: </w:t>
            </w:r>
          </w:p>
          <w:p w14:paraId="14152806" w14:textId="77777777" w:rsidR="00091ABE" w:rsidRDefault="00000000">
            <w:pPr>
              <w:pStyle w:val="instruct"/>
              <w:rPr>
                <w:b/>
                <w:bCs/>
                <w:sz w:val="22"/>
                <w:szCs w:val="22"/>
              </w:rPr>
            </w:pPr>
            <w:r>
              <w:rPr>
                <w:b/>
                <w:bCs/>
                <w:sz w:val="22"/>
                <w:szCs w:val="22"/>
              </w:rPr>
              <w:t>Datele se vor completa ulterior semnării contractului de finanțare.</w:t>
            </w:r>
          </w:p>
          <w:p w14:paraId="0AAD18AB" w14:textId="77777777" w:rsidR="00091ABE" w:rsidRDefault="00000000">
            <w:pPr>
              <w:pStyle w:val="instruct"/>
              <w:jc w:val="both"/>
              <w:rPr>
                <w:sz w:val="22"/>
                <w:szCs w:val="22"/>
              </w:rPr>
            </w:pPr>
            <w:r>
              <w:rPr>
                <w:b/>
                <w:bCs/>
                <w:sz w:val="22"/>
                <w:szCs w:val="22"/>
              </w:rPr>
              <w:t>Durata trebuie să fie corelată cu calendarul activităţilor</w:t>
            </w:r>
            <w:r>
              <w:rPr>
                <w:sz w:val="22"/>
                <w:szCs w:val="22"/>
              </w:rPr>
              <w:t>.</w:t>
            </w:r>
          </w:p>
          <w:p w14:paraId="2D980B39" w14:textId="77777777" w:rsidR="00091ABE" w:rsidRDefault="00091ABE">
            <w:pPr>
              <w:pStyle w:val="instruct"/>
              <w:rPr>
                <w:sz w:val="22"/>
                <w:szCs w:val="22"/>
                <w:highlight w:val="green"/>
              </w:rPr>
            </w:pPr>
          </w:p>
        </w:tc>
      </w:tr>
    </w:tbl>
    <w:p w14:paraId="5F8C8B8C" w14:textId="77777777" w:rsidR="00091ABE" w:rsidRDefault="00000000">
      <w:pPr>
        <w:pStyle w:val="Heading2"/>
        <w:rPr>
          <w:color w:val="7030A0"/>
          <w:szCs w:val="22"/>
        </w:rPr>
      </w:pPr>
      <w:bookmarkStart w:id="29" w:name="_Toc151027415"/>
      <w:r>
        <w:rPr>
          <w:color w:val="7030A0"/>
          <w:szCs w:val="22"/>
        </w:rPr>
        <w:t>Sustenabilitatea proiectului</w:t>
      </w:r>
      <w:bookmarkEnd w:id="29"/>
    </w:p>
    <w:tbl>
      <w:tblPr>
        <w:tblW w:w="8908" w:type="dxa"/>
        <w:tblLayout w:type="fixed"/>
        <w:tblLook w:val="0000" w:firstRow="0" w:lastRow="0" w:firstColumn="0" w:lastColumn="0" w:noHBand="0" w:noVBand="0"/>
      </w:tblPr>
      <w:tblGrid>
        <w:gridCol w:w="8908"/>
      </w:tblGrid>
      <w:tr w:rsidR="00091ABE" w14:paraId="7C9C20C2" w14:textId="77777777">
        <w:tc>
          <w:tcPr>
            <w:tcW w:w="8908" w:type="dxa"/>
          </w:tcPr>
          <w:p w14:paraId="2DD26C93" w14:textId="20068AF7" w:rsidR="00091ABE" w:rsidRDefault="00000000">
            <w:pPr>
              <w:pStyle w:val="instruct"/>
              <w:jc w:val="both"/>
              <w:rPr>
                <w:sz w:val="22"/>
                <w:szCs w:val="22"/>
                <w:lang w:eastAsia="en-US"/>
              </w:rPr>
            </w:pPr>
            <w:r>
              <w:rPr>
                <w:sz w:val="22"/>
                <w:szCs w:val="22"/>
                <w:lang w:eastAsia="en-US"/>
              </w:rPr>
              <w:t xml:space="preserve">Precizaţi activitățile necesare și condițiile pe care le aveți în vedere pentru realizarea activităților </w:t>
            </w:r>
            <w:bookmarkStart w:id="30" w:name="_Hlk144993741"/>
            <w:r>
              <w:rPr>
                <w:sz w:val="22"/>
                <w:szCs w:val="22"/>
                <w:lang w:eastAsia="en-US"/>
              </w:rPr>
              <w:t xml:space="preserve">pe perioada de sustenabilitate a </w:t>
            </w:r>
            <w:r w:rsidR="001524B6">
              <w:rPr>
                <w:sz w:val="22"/>
                <w:szCs w:val="22"/>
                <w:lang w:eastAsia="en-US"/>
              </w:rPr>
              <w:t>sub</w:t>
            </w:r>
            <w:r>
              <w:rPr>
                <w:sz w:val="22"/>
                <w:szCs w:val="22"/>
                <w:lang w:eastAsia="en-US"/>
              </w:rPr>
              <w:t xml:space="preserve">proiectului, respectiv </w:t>
            </w:r>
            <w:bookmarkEnd w:id="30"/>
            <w:r>
              <w:rPr>
                <w:sz w:val="22"/>
                <w:szCs w:val="22"/>
                <w:lang w:eastAsia="en-US"/>
              </w:rPr>
              <w:t xml:space="preserve">de diseminare a rezulatelor </w:t>
            </w:r>
            <w:r w:rsidR="007C122F">
              <w:rPr>
                <w:sz w:val="22"/>
                <w:szCs w:val="22"/>
                <w:lang w:eastAsia="en-US"/>
              </w:rPr>
              <w:t>sub</w:t>
            </w:r>
            <w:r>
              <w:rPr>
                <w:sz w:val="22"/>
                <w:szCs w:val="22"/>
                <w:lang w:eastAsia="en-US"/>
              </w:rPr>
              <w:t>proiectului (</w:t>
            </w:r>
            <w:r w:rsidR="00D467ED">
              <w:rPr>
                <w:sz w:val="22"/>
                <w:szCs w:val="22"/>
                <w:lang w:eastAsia="en-US"/>
              </w:rPr>
              <w:t>contribuții la publicații)</w:t>
            </w:r>
            <w:r>
              <w:rPr>
                <w:sz w:val="22"/>
                <w:szCs w:val="22"/>
                <w:lang w:eastAsia="en-US"/>
              </w:rPr>
              <w:t xml:space="preserve">, </w:t>
            </w:r>
            <w:r w:rsidR="00D467ED">
              <w:rPr>
                <w:sz w:val="22"/>
                <w:szCs w:val="22"/>
                <w:lang w:eastAsia="en-US"/>
              </w:rPr>
              <w:t>de formare a cercetătorilor (studenți admiși la doctorat / master și cercetători nou angajați), alte livrabile către participantul direct</w:t>
            </w:r>
            <w:r>
              <w:rPr>
                <w:sz w:val="22"/>
                <w:szCs w:val="22"/>
                <w:lang w:eastAsia="en-US"/>
              </w:rPr>
              <w:t>.</w:t>
            </w:r>
          </w:p>
        </w:tc>
      </w:tr>
    </w:tbl>
    <w:p w14:paraId="0CA1BF1F" w14:textId="77777777" w:rsidR="00091ABE" w:rsidRDefault="00091ABE">
      <w:pPr>
        <w:pStyle w:val="instruct"/>
        <w:rPr>
          <w:sz w:val="22"/>
          <w:szCs w:val="22"/>
        </w:rPr>
      </w:pPr>
    </w:p>
    <w:p w14:paraId="342DB97E" w14:textId="77777777" w:rsidR="00091ABE" w:rsidRDefault="00000000">
      <w:pPr>
        <w:pStyle w:val="Heading1"/>
        <w:rPr>
          <w:caps/>
          <w:color w:val="7030A0"/>
          <w:szCs w:val="22"/>
          <w:highlight w:val="lightGray"/>
        </w:rPr>
      </w:pPr>
      <w:bookmarkStart w:id="31" w:name="ResMat"/>
      <w:bookmarkStart w:id="32" w:name="_Toc151027416"/>
      <w:bookmarkEnd w:id="31"/>
      <w:r>
        <w:rPr>
          <w:caps/>
          <w:color w:val="7030A0"/>
          <w:szCs w:val="22"/>
          <w:highlight w:val="lightGray"/>
        </w:rPr>
        <w:t>Achiziţiile derulate în cadrul proiectului</w:t>
      </w:r>
      <w:bookmarkEnd w:id="32"/>
    </w:p>
    <w:p w14:paraId="5931D736" w14:textId="20513593" w:rsidR="00091ABE" w:rsidRDefault="00000000">
      <w:pPr>
        <w:pStyle w:val="instruct"/>
        <w:jc w:val="both"/>
        <w:rPr>
          <w:sz w:val="22"/>
          <w:szCs w:val="22"/>
        </w:rPr>
      </w:pPr>
      <w:r>
        <w:rPr>
          <w:sz w:val="22"/>
          <w:szCs w:val="22"/>
        </w:rPr>
        <w:t xml:space="preserve">Vă rugăm să completaţi tabelul privind planul achiziţiilor </w:t>
      </w:r>
      <w:r w:rsidR="001524B6">
        <w:rPr>
          <w:sz w:val="22"/>
          <w:szCs w:val="22"/>
        </w:rPr>
        <w:t>sub</w:t>
      </w:r>
      <w:r>
        <w:rPr>
          <w:sz w:val="22"/>
          <w:szCs w:val="22"/>
        </w:rPr>
        <w:t>proiectului (planul de atribuire a contractelor de furnizare/ servicii):</w:t>
      </w:r>
    </w:p>
    <w:p w14:paraId="681A148C" w14:textId="77777777" w:rsidR="00091ABE" w:rsidRDefault="00091ABE">
      <w:pPr>
        <w:pStyle w:val="instruct"/>
        <w:jc w:val="both"/>
        <w:rPr>
          <w:sz w:val="22"/>
          <w:szCs w:val="22"/>
        </w:rPr>
      </w:pPr>
    </w:p>
    <w:p w14:paraId="4B932835" w14:textId="2147EB79" w:rsidR="00091ABE" w:rsidRDefault="00000000">
      <w:pPr>
        <w:pStyle w:val="instruct"/>
        <w:jc w:val="both"/>
        <w:rPr>
          <w:sz w:val="22"/>
          <w:szCs w:val="22"/>
        </w:rPr>
        <w:sectPr w:rsidR="00091ABE" w:rsidSect="00B94E13">
          <w:headerReference w:type="default" r:id="rId8"/>
          <w:footerReference w:type="default" r:id="rId9"/>
          <w:pgSz w:w="11906" w:h="16838"/>
          <w:pgMar w:top="631" w:right="1286" w:bottom="893" w:left="1440" w:header="360" w:footer="43" w:gutter="0"/>
          <w:cols w:space="720"/>
          <w:formProt w:val="0"/>
          <w:docGrid w:linePitch="100" w:charSpace="8192"/>
        </w:sectPr>
      </w:pPr>
      <w:r>
        <w:rPr>
          <w:sz w:val="22"/>
          <w:szCs w:val="22"/>
        </w:rPr>
        <w:t xml:space="preserve">Se va avea în vedere includerea tuturor achiziţiilor </w:t>
      </w:r>
      <w:r w:rsidR="001524B6">
        <w:rPr>
          <w:sz w:val="22"/>
          <w:szCs w:val="22"/>
        </w:rPr>
        <w:t>sub</w:t>
      </w:r>
      <w:r>
        <w:rPr>
          <w:sz w:val="22"/>
          <w:szCs w:val="22"/>
        </w:rPr>
        <w:t xml:space="preserve">proiectului preconizate a fi efectuate după </w:t>
      </w:r>
      <w:r w:rsidR="00D467ED">
        <w:rPr>
          <w:sz w:val="22"/>
          <w:szCs w:val="22"/>
        </w:rPr>
        <w:t>depunerea cererii</w:t>
      </w:r>
      <w:r>
        <w:rPr>
          <w:sz w:val="22"/>
          <w:szCs w:val="22"/>
        </w:rPr>
        <w:t xml:space="preserve"> de finanţare, inclusiv a celor pentru care se intenţionează utilizarea procedurii de achiziţie directă.</w:t>
      </w:r>
    </w:p>
    <w:p w14:paraId="388D2A40" w14:textId="747A2280" w:rsidR="00091ABE" w:rsidRDefault="00000000">
      <w:pPr>
        <w:pStyle w:val="Caption"/>
        <w:rPr>
          <w:color w:val="7030A0"/>
          <w:sz w:val="22"/>
          <w:szCs w:val="22"/>
        </w:rPr>
      </w:pPr>
      <w:r>
        <w:rPr>
          <w:color w:val="7030A0"/>
          <w:sz w:val="22"/>
          <w:szCs w:val="22"/>
        </w:rPr>
        <w:t xml:space="preserve">Achiziţii preconizate </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1D823ED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A9AB4F7" w14:textId="77777777" w:rsidR="00091ABE" w:rsidRPr="00C538CF" w:rsidRDefault="00000000">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1D27CB" w14:textId="77777777" w:rsidR="00091ABE" w:rsidRPr="00C538CF" w:rsidRDefault="00000000">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458C7C33" w14:textId="77777777" w:rsidR="00091ABE" w:rsidRPr="00C538CF" w:rsidRDefault="00000000">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985881F" w14:textId="77777777" w:rsidR="00091ABE" w:rsidRPr="00C538CF" w:rsidRDefault="00000000">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2C3CDB3" w14:textId="77777777" w:rsidR="00091ABE" w:rsidRPr="00C538CF" w:rsidRDefault="00000000">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B72DF6" w14:textId="77777777" w:rsidR="00091ABE" w:rsidRPr="00C538CF" w:rsidRDefault="00000000">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A6AF95A" w14:textId="77777777" w:rsidR="00091ABE" w:rsidRPr="00C538CF" w:rsidRDefault="00000000">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4ECDA5F" w14:textId="77777777" w:rsidR="00091ABE" w:rsidRPr="00C538CF" w:rsidRDefault="00000000">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67605B67"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28B166CB" w14:textId="77777777" w:rsidR="00091ABE" w:rsidRPr="00C538CF" w:rsidRDefault="00000000">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38C1456D"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69912B9B"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0142BE51"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8BD734"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7CBE56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542D2518"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2F4E0C9" w14:textId="77777777" w:rsidR="00091ABE" w:rsidRPr="00C538CF" w:rsidRDefault="00091ABE">
            <w:pPr>
              <w:widowControl w:val="0"/>
              <w:spacing w:before="0" w:after="0"/>
              <w:rPr>
                <w:szCs w:val="20"/>
              </w:rPr>
            </w:pPr>
          </w:p>
        </w:tc>
      </w:tr>
      <w:tr w:rsidR="00091ABE" w:rsidRPr="00C538CF" w14:paraId="0DA6406B"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769F7D32" w14:textId="77777777" w:rsidR="00091ABE" w:rsidRPr="00C538CF" w:rsidRDefault="00000000">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5F92CDE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DF17EDE"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549CD8B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20331563"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62C84B2F"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38F92A35"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9D50ED1" w14:textId="77777777" w:rsidR="00091ABE" w:rsidRPr="00C538CF" w:rsidRDefault="00091ABE">
            <w:pPr>
              <w:widowControl w:val="0"/>
              <w:spacing w:before="0" w:after="0"/>
              <w:rPr>
                <w:szCs w:val="20"/>
              </w:rPr>
            </w:pPr>
          </w:p>
        </w:tc>
      </w:tr>
      <w:tr w:rsidR="001524B6" w:rsidRPr="00C538CF" w14:paraId="1D76CF8A"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701FEE5F" w14:textId="72049CD9" w:rsidR="001524B6" w:rsidRPr="00C538CF" w:rsidRDefault="001524B6">
            <w:pPr>
              <w:widowControl w:val="0"/>
              <w:spacing w:before="0" w:after="0"/>
              <w:rPr>
                <w:szCs w:val="20"/>
              </w:rPr>
            </w:pPr>
            <w:r>
              <w:rPr>
                <w:szCs w:val="20"/>
              </w:rPr>
              <w:t>3</w:t>
            </w:r>
          </w:p>
        </w:tc>
        <w:tc>
          <w:tcPr>
            <w:tcW w:w="1417" w:type="dxa"/>
            <w:tcBorders>
              <w:top w:val="single" w:sz="4" w:space="0" w:color="333333"/>
              <w:left w:val="single" w:sz="4" w:space="0" w:color="333333"/>
              <w:bottom w:val="single" w:sz="4" w:space="0" w:color="333333"/>
              <w:right w:val="single" w:sz="4" w:space="0" w:color="333333"/>
            </w:tcBorders>
          </w:tcPr>
          <w:p w14:paraId="14089B27" w14:textId="77777777" w:rsidR="001524B6" w:rsidRPr="00C538CF" w:rsidRDefault="001524B6">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2934E0F0" w14:textId="77777777" w:rsidR="001524B6" w:rsidRPr="00C538CF" w:rsidRDefault="001524B6">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6CA632BF" w14:textId="77777777" w:rsidR="001524B6" w:rsidRPr="00C538CF" w:rsidRDefault="001524B6">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3EF5C83E" w14:textId="77777777" w:rsidR="001524B6" w:rsidRPr="00C538CF" w:rsidRDefault="001524B6">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760FB9ED" w14:textId="77777777" w:rsidR="001524B6" w:rsidRPr="00C538CF" w:rsidRDefault="001524B6">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545CBD45" w14:textId="77777777" w:rsidR="001524B6" w:rsidRPr="00C538CF" w:rsidRDefault="001524B6">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04D5E9CB" w14:textId="77777777" w:rsidR="001524B6" w:rsidRPr="00C538CF" w:rsidRDefault="001524B6">
            <w:pPr>
              <w:widowControl w:val="0"/>
              <w:spacing w:before="0" w:after="0"/>
              <w:rPr>
                <w:szCs w:val="20"/>
              </w:rPr>
            </w:pPr>
          </w:p>
        </w:tc>
      </w:tr>
      <w:tr w:rsidR="001524B6" w:rsidRPr="00C538CF" w14:paraId="41A61A4B"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3C34B72F" w14:textId="3602281E" w:rsidR="001524B6" w:rsidRPr="00C538CF" w:rsidRDefault="001524B6">
            <w:pPr>
              <w:widowControl w:val="0"/>
              <w:spacing w:before="0" w:after="0"/>
              <w:rPr>
                <w:szCs w:val="20"/>
              </w:rPr>
            </w:pPr>
            <w:r>
              <w:rPr>
                <w:szCs w:val="20"/>
              </w:rPr>
              <w:t>4</w:t>
            </w:r>
          </w:p>
        </w:tc>
        <w:tc>
          <w:tcPr>
            <w:tcW w:w="1417" w:type="dxa"/>
            <w:tcBorders>
              <w:top w:val="single" w:sz="4" w:space="0" w:color="333333"/>
              <w:left w:val="single" w:sz="4" w:space="0" w:color="333333"/>
              <w:bottom w:val="single" w:sz="4" w:space="0" w:color="333333"/>
              <w:right w:val="single" w:sz="4" w:space="0" w:color="333333"/>
            </w:tcBorders>
          </w:tcPr>
          <w:p w14:paraId="4D64671B" w14:textId="77777777" w:rsidR="001524B6" w:rsidRPr="00C538CF" w:rsidRDefault="001524B6">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FD45944" w14:textId="77777777" w:rsidR="001524B6" w:rsidRPr="00C538CF" w:rsidRDefault="001524B6">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3071531B" w14:textId="77777777" w:rsidR="001524B6" w:rsidRPr="00C538CF" w:rsidRDefault="001524B6">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068DFEA4" w14:textId="77777777" w:rsidR="001524B6" w:rsidRPr="00C538CF" w:rsidRDefault="001524B6">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106E862A" w14:textId="77777777" w:rsidR="001524B6" w:rsidRPr="00C538CF" w:rsidRDefault="001524B6">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7B1DAFA7" w14:textId="77777777" w:rsidR="001524B6" w:rsidRPr="00C538CF" w:rsidRDefault="001524B6">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3CE894ED" w14:textId="77777777" w:rsidR="001524B6" w:rsidRPr="00C538CF" w:rsidRDefault="001524B6">
            <w:pPr>
              <w:widowControl w:val="0"/>
              <w:spacing w:before="0" w:after="0"/>
              <w:rPr>
                <w:szCs w:val="20"/>
              </w:rPr>
            </w:pPr>
          </w:p>
        </w:tc>
      </w:tr>
      <w:tr w:rsidR="00091ABE" w:rsidRPr="00C538CF" w14:paraId="53636086"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3E021034" w14:textId="77777777" w:rsidR="00091ABE" w:rsidRPr="00C538CF" w:rsidRDefault="00000000">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703471BB"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26FC00C8"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CB6B73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9FD2E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66A0564"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4C5D8659"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3AF7E6F0" w14:textId="77777777" w:rsidR="00091ABE" w:rsidRPr="00C538CF" w:rsidRDefault="00091ABE">
            <w:pPr>
              <w:widowControl w:val="0"/>
              <w:spacing w:before="0" w:after="0"/>
              <w:rPr>
                <w:szCs w:val="20"/>
              </w:rPr>
            </w:pPr>
            <w:bookmarkStart w:id="33" w:name="_Ref173129625"/>
            <w:bookmarkEnd w:id="33"/>
          </w:p>
        </w:tc>
      </w:tr>
    </w:tbl>
    <w:p w14:paraId="34221F37" w14:textId="77777777" w:rsidR="00E04B67" w:rsidRDefault="00E04B67">
      <w:pPr>
        <w:pStyle w:val="instruct"/>
        <w:jc w:val="both"/>
        <w:rPr>
          <w:sz w:val="22"/>
          <w:szCs w:val="22"/>
        </w:rPr>
      </w:pPr>
    </w:p>
    <w:p w14:paraId="1A4A92E9" w14:textId="77777777" w:rsidR="009B4F89" w:rsidRDefault="009B4F89">
      <w:pPr>
        <w:pStyle w:val="instruct"/>
        <w:jc w:val="both"/>
        <w:rPr>
          <w:sz w:val="22"/>
          <w:szCs w:val="22"/>
        </w:rPr>
      </w:pPr>
      <w:r>
        <w:rPr>
          <w:sz w:val="22"/>
          <w:szCs w:val="22"/>
        </w:rPr>
        <w:t>Notă:</w:t>
      </w:r>
    </w:p>
    <w:p w14:paraId="52CC22B1" w14:textId="74B68CF5" w:rsidR="00091ABE" w:rsidRDefault="00000000">
      <w:pPr>
        <w:pStyle w:val="instruct"/>
        <w:jc w:val="both"/>
        <w:rPr>
          <w:sz w:val="22"/>
          <w:szCs w:val="22"/>
        </w:rPr>
      </w:pPr>
      <w:r>
        <w:rPr>
          <w:sz w:val="22"/>
          <w:szCs w:val="22"/>
        </w:rPr>
        <w:t>Achizițiile realizate după data depunerii cererii de finanțare și înainte de data semnării contractului, vor fi cuprinse în cererea de transfer distinctă pentru cheltuieli eligibile efectuate înainte de data semnării contractului.</w:t>
      </w:r>
    </w:p>
    <w:p w14:paraId="675C9919" w14:textId="617FA1CC" w:rsidR="009B4F89" w:rsidRDefault="009B4F89">
      <w:pPr>
        <w:pStyle w:val="instruct"/>
        <w:jc w:val="both"/>
        <w:rPr>
          <w:sz w:val="22"/>
          <w:szCs w:val="22"/>
        </w:rPr>
      </w:pPr>
      <w:r>
        <w:rPr>
          <w:sz w:val="22"/>
          <w:szCs w:val="22"/>
        </w:rPr>
        <w:t>Achizițiile trebuie reflectate în cuprinsul activităților stabilite în acordul de colaborare încheiat cu participantul direct, anexă la cererea de finanțare.</w:t>
      </w:r>
    </w:p>
    <w:p w14:paraId="267ADEA1" w14:textId="6DAD805B" w:rsidR="009B4F89" w:rsidRDefault="009B4F89">
      <w:pPr>
        <w:pStyle w:val="instruct"/>
        <w:jc w:val="both"/>
        <w:rPr>
          <w:sz w:val="22"/>
          <w:szCs w:val="22"/>
        </w:rPr>
        <w:sectPr w:rsidR="009B4F89">
          <w:headerReference w:type="default" r:id="rId10"/>
          <w:footerReference w:type="default" r:id="rId11"/>
          <w:pgSz w:w="16838" w:h="11906" w:orient="landscape"/>
          <w:pgMar w:top="1440" w:right="1140" w:bottom="1287" w:left="890" w:header="709" w:footer="442" w:gutter="0"/>
          <w:cols w:space="720"/>
          <w:formProt w:val="0"/>
          <w:docGrid w:linePitch="100" w:charSpace="8192"/>
        </w:sectPr>
      </w:pPr>
    </w:p>
    <w:p w14:paraId="52BB9A2F" w14:textId="77777777" w:rsidR="00091ABE" w:rsidRDefault="00000000">
      <w:pPr>
        <w:pStyle w:val="Heading1"/>
        <w:rPr>
          <w:caps/>
          <w:color w:val="7030A0"/>
          <w:szCs w:val="22"/>
        </w:rPr>
      </w:pPr>
      <w:bookmarkStart w:id="34" w:name="Indicatori"/>
      <w:bookmarkStart w:id="35" w:name="Durata"/>
      <w:bookmarkStart w:id="36" w:name="_Toc151027417"/>
      <w:bookmarkEnd w:id="34"/>
      <w:bookmarkEnd w:id="35"/>
      <w:r>
        <w:rPr>
          <w:caps/>
          <w:color w:val="7030A0"/>
          <w:szCs w:val="22"/>
        </w:rPr>
        <w:t>Indicatorii și rezultatele proiectului</w:t>
      </w:r>
      <w:bookmarkEnd w:id="36"/>
    </w:p>
    <w:p w14:paraId="0216D2CC" w14:textId="77777777" w:rsidR="00091ABE" w:rsidRDefault="00000000">
      <w:pPr>
        <w:pStyle w:val="instruct"/>
        <w:spacing w:before="0"/>
        <w:rPr>
          <w:sz w:val="22"/>
          <w:szCs w:val="22"/>
        </w:rPr>
      </w:pPr>
      <w:r>
        <w:rPr>
          <w:sz w:val="22"/>
          <w:szCs w:val="22"/>
        </w:rPr>
        <w:t xml:space="preserve">Completaţi valoarea prognozată a </w:t>
      </w:r>
      <w:r>
        <w:rPr>
          <w:sz w:val="22"/>
          <w:szCs w:val="22"/>
          <w:lang w:eastAsia="ro-RO"/>
        </w:rPr>
        <w:t>indicatorilor de mai jos</w:t>
      </w:r>
      <w:r>
        <w:rPr>
          <w:sz w:val="22"/>
          <w:szCs w:val="22"/>
        </w:rPr>
        <w:t xml:space="preserve">. </w:t>
      </w:r>
    </w:p>
    <w:p w14:paraId="40A187CB" w14:textId="77777777" w:rsidR="00091ABE" w:rsidRDefault="00000000">
      <w:pPr>
        <w:pStyle w:val="Heading2"/>
        <w:rPr>
          <w:color w:val="7030A0"/>
          <w:szCs w:val="22"/>
        </w:rPr>
      </w:pPr>
      <w:bookmarkStart w:id="37" w:name="_Toc151027418"/>
      <w:r>
        <w:rPr>
          <w:color w:val="7030A0"/>
          <w:szCs w:val="22"/>
        </w:rPr>
        <w:t>Indicatori Investiția I4</w:t>
      </w:r>
      <w:bookmarkEnd w:id="37"/>
      <w:r>
        <w:rPr>
          <w:color w:val="7030A0"/>
          <w:szCs w:val="22"/>
        </w:rPr>
        <w:t xml:space="preserve"> </w:t>
      </w:r>
    </w:p>
    <w:tbl>
      <w:tblPr>
        <w:tblW w:w="0" w:type="auto"/>
        <w:jc w:val="center"/>
        <w:tblLook w:val="04A0" w:firstRow="1" w:lastRow="0" w:firstColumn="1" w:lastColumn="0" w:noHBand="0" w:noVBand="1"/>
      </w:tblPr>
      <w:tblGrid>
        <w:gridCol w:w="557"/>
        <w:gridCol w:w="4298"/>
        <w:gridCol w:w="1297"/>
        <w:gridCol w:w="3017"/>
      </w:tblGrid>
      <w:tr w:rsidR="00E04B67" w:rsidRPr="005402C9" w14:paraId="5B130F14" w14:textId="77777777" w:rsidTr="00D467ED">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46ECBF5" w14:textId="77777777" w:rsidR="00E04B67" w:rsidRPr="005402C9" w:rsidRDefault="00E04B67" w:rsidP="003848DA">
            <w:pPr>
              <w:keepNext/>
              <w:keepLines/>
              <w:widowControl w:val="0"/>
              <w:spacing w:before="0" w:after="0" w:line="276" w:lineRule="auto"/>
              <w:jc w:val="center"/>
              <w:rPr>
                <w:rFonts w:cs="Calibri"/>
                <w:b/>
              </w:rPr>
            </w:pPr>
            <w:r w:rsidRPr="005402C9">
              <w:rPr>
                <w:rFonts w:cs="Calibri"/>
                <w:b/>
              </w:rPr>
              <w:t>Nr. crt.</w:t>
            </w:r>
          </w:p>
        </w:tc>
        <w:tc>
          <w:tcPr>
            <w:tcW w:w="42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3631A" w14:textId="77777777" w:rsidR="00E04B67" w:rsidRPr="005402C9" w:rsidRDefault="00E04B67" w:rsidP="003848DA">
            <w:pPr>
              <w:keepNext/>
              <w:keepLines/>
              <w:widowControl w:val="0"/>
              <w:spacing w:before="0" w:after="0" w:line="276" w:lineRule="auto"/>
              <w:jc w:val="center"/>
              <w:rPr>
                <w:rFonts w:cs="Calibri"/>
                <w:b/>
              </w:rPr>
            </w:pPr>
            <w:r w:rsidRPr="005402C9">
              <w:rPr>
                <w:rFonts w:cs="Calibri"/>
                <w:b/>
              </w:rPr>
              <w:t>Denumire indicator</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DA1E7" w14:textId="77777777" w:rsidR="00E04B67" w:rsidRPr="005402C9" w:rsidRDefault="00E04B67" w:rsidP="003848DA">
            <w:pPr>
              <w:keepNext/>
              <w:keepLines/>
              <w:widowControl w:val="0"/>
              <w:spacing w:before="0" w:after="0" w:line="276" w:lineRule="auto"/>
              <w:jc w:val="center"/>
              <w:rPr>
                <w:rFonts w:cs="Calibri"/>
                <w:b/>
              </w:rPr>
            </w:pPr>
            <w:r w:rsidRPr="005402C9">
              <w:t>Unitate de măsură</w:t>
            </w:r>
          </w:p>
        </w:tc>
        <w:tc>
          <w:tcPr>
            <w:tcW w:w="3017" w:type="dxa"/>
            <w:tcBorders>
              <w:top w:val="single" w:sz="4" w:space="0" w:color="000000"/>
              <w:left w:val="single" w:sz="4" w:space="0" w:color="000000"/>
              <w:bottom w:val="single" w:sz="4" w:space="0" w:color="000000"/>
              <w:right w:val="single" w:sz="4" w:space="0" w:color="000000"/>
            </w:tcBorders>
            <w:vAlign w:val="center"/>
          </w:tcPr>
          <w:p w14:paraId="1B49035F" w14:textId="77777777" w:rsidR="00E04B67" w:rsidRPr="005402C9" w:rsidRDefault="00E04B67" w:rsidP="003848DA">
            <w:pPr>
              <w:keepNext/>
              <w:keepLines/>
              <w:widowControl w:val="0"/>
              <w:spacing w:before="0" w:after="0" w:line="276" w:lineRule="auto"/>
              <w:jc w:val="center"/>
              <w:rPr>
                <w:rFonts w:cs="Calibri"/>
                <w:b/>
              </w:rPr>
            </w:pPr>
            <w:r w:rsidRPr="005402C9">
              <w:t>Valoarea țintă</w:t>
            </w:r>
          </w:p>
        </w:tc>
      </w:tr>
      <w:tr w:rsidR="00E04B67" w:rsidRPr="005402C9" w14:paraId="11657EB7" w14:textId="77777777" w:rsidTr="003848DA">
        <w:trPr>
          <w:trHeight w:val="332"/>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365B9E" w14:textId="77777777" w:rsidR="00E04B67" w:rsidRPr="005402C9" w:rsidRDefault="00E04B67" w:rsidP="003848DA">
            <w:pPr>
              <w:keepNext/>
              <w:keepLines/>
              <w:widowControl w:val="0"/>
              <w:spacing w:before="0" w:after="0" w:line="276" w:lineRule="auto"/>
              <w:jc w:val="both"/>
            </w:pPr>
            <w:r w:rsidRPr="005402C9">
              <w:rPr>
                <w:b/>
                <w:u w:val="single"/>
              </w:rPr>
              <w:t>Indicator prestabilit de realizare:</w:t>
            </w:r>
          </w:p>
        </w:tc>
      </w:tr>
      <w:tr w:rsidR="00E04B67" w:rsidRPr="005402C9" w14:paraId="1E59E3E9" w14:textId="77777777" w:rsidTr="00D467ED">
        <w:trPr>
          <w:trHeight w:val="699"/>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DBADC70" w14:textId="77777777" w:rsidR="00E04B67" w:rsidRPr="005402C9" w:rsidRDefault="00E04B67" w:rsidP="00E04B67">
            <w:pPr>
              <w:pStyle w:val="ListParagraph"/>
              <w:keepNext/>
              <w:keepLines/>
              <w:widowControl w:val="0"/>
              <w:numPr>
                <w:ilvl w:val="0"/>
                <w:numId w:val="36"/>
              </w:numPr>
              <w:tabs>
                <w:tab w:val="clear" w:pos="0"/>
                <w:tab w:val="num" w:pos="157"/>
              </w:tabs>
              <w:suppressAutoHyphens w:val="0"/>
              <w:spacing w:before="0" w:after="0" w:line="276" w:lineRule="auto"/>
              <w:ind w:left="180" w:hanging="218"/>
              <w:jc w:val="center"/>
              <w:rPr>
                <w:rFonts w:cs="Calibri"/>
                <w:b/>
                <w:szCs w:val="20"/>
              </w:rPr>
            </w:pPr>
          </w:p>
        </w:tc>
        <w:tc>
          <w:tcPr>
            <w:tcW w:w="42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7AA1B" w14:textId="77777777" w:rsidR="00E04B67" w:rsidRPr="005402C9" w:rsidRDefault="00E04B67" w:rsidP="003848DA">
            <w:pPr>
              <w:widowControl w:val="0"/>
              <w:spacing w:before="0" w:after="0" w:line="276" w:lineRule="auto"/>
              <w:jc w:val="both"/>
              <w:rPr>
                <w:rFonts w:cs="Calibri"/>
                <w:b/>
              </w:rPr>
            </w:pPr>
            <w:r w:rsidRPr="005402C9">
              <w:rPr>
                <w:iCs/>
              </w:rPr>
              <w:t>Întreprinderi care participă la un proiect important de interes european</w:t>
            </w:r>
            <w:r w:rsidRPr="005402C9">
              <w:t xml:space="preserve"> </w:t>
            </w:r>
            <w:r w:rsidRPr="005402C9">
              <w:rPr>
                <w:iCs/>
              </w:rPr>
              <w:t>comun</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57333" w14:textId="77777777" w:rsidR="00E04B67" w:rsidRPr="00D467ED" w:rsidRDefault="00E04B67" w:rsidP="003848DA">
            <w:pPr>
              <w:keepNext/>
              <w:keepLines/>
              <w:widowControl w:val="0"/>
              <w:spacing w:before="0" w:after="0" w:line="276" w:lineRule="auto"/>
              <w:jc w:val="both"/>
              <w:rPr>
                <w:rFonts w:cs="Calibri"/>
                <w:i/>
                <w:iCs/>
              </w:rPr>
            </w:pPr>
            <w:r w:rsidRPr="00D467ED">
              <w:rPr>
                <w:rFonts w:cs="Calibri"/>
                <w:i/>
                <w:iCs/>
              </w:rPr>
              <w:t>Număr</w:t>
            </w:r>
          </w:p>
        </w:tc>
        <w:tc>
          <w:tcPr>
            <w:tcW w:w="3017" w:type="dxa"/>
            <w:tcBorders>
              <w:top w:val="single" w:sz="4" w:space="0" w:color="000000"/>
              <w:left w:val="single" w:sz="4" w:space="0" w:color="000000"/>
              <w:bottom w:val="single" w:sz="4" w:space="0" w:color="000000"/>
              <w:right w:val="single" w:sz="4" w:space="0" w:color="000000"/>
            </w:tcBorders>
          </w:tcPr>
          <w:p w14:paraId="30913782" w14:textId="77777777" w:rsidR="00E04B67" w:rsidRPr="005402C9" w:rsidRDefault="00E04B67" w:rsidP="003848DA">
            <w:pPr>
              <w:keepNext/>
              <w:keepLines/>
              <w:widowControl w:val="0"/>
              <w:spacing w:before="0" w:after="0" w:line="276" w:lineRule="auto"/>
              <w:jc w:val="center"/>
              <w:rPr>
                <w:rFonts w:cs="Calibri"/>
              </w:rPr>
            </w:pPr>
          </w:p>
          <w:p w14:paraId="4E0B30BF" w14:textId="77777777" w:rsidR="00E04B67" w:rsidRPr="005402C9" w:rsidRDefault="00E04B67" w:rsidP="003848DA">
            <w:pPr>
              <w:widowControl w:val="0"/>
              <w:spacing w:before="0" w:after="0" w:line="276" w:lineRule="auto"/>
              <w:jc w:val="center"/>
              <w:rPr>
                <w:rFonts w:cs="Calibri"/>
              </w:rPr>
            </w:pPr>
            <w:r w:rsidRPr="005402C9">
              <w:rPr>
                <w:rFonts w:cs="Calibri"/>
              </w:rPr>
              <w:t>1</w:t>
            </w:r>
          </w:p>
        </w:tc>
      </w:tr>
      <w:tr w:rsidR="00E04B67" w:rsidRPr="005402C9" w14:paraId="1A5B1F2E" w14:textId="77777777" w:rsidTr="003848DA">
        <w:trPr>
          <w:trHeight w:val="359"/>
          <w:jc w:val="center"/>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8910EC" w14:textId="77777777" w:rsidR="00E04B67" w:rsidRPr="005402C9" w:rsidRDefault="00E04B67" w:rsidP="003848DA">
            <w:pPr>
              <w:keepNext/>
              <w:keepLines/>
              <w:widowControl w:val="0"/>
              <w:spacing w:before="0" w:after="0" w:line="276" w:lineRule="auto"/>
              <w:jc w:val="both"/>
              <w:rPr>
                <w:rFonts w:cs="Calibri"/>
                <w:b/>
              </w:rPr>
            </w:pPr>
            <w:r w:rsidRPr="005402C9">
              <w:rPr>
                <w:rFonts w:cs="Calibri"/>
                <w:b/>
                <w:u w:val="single"/>
              </w:rPr>
              <w:t>Indicatori suplimentari de realizare</w:t>
            </w:r>
            <w:r w:rsidRPr="005402C9">
              <w:rPr>
                <w:rFonts w:cs="Calibri"/>
                <w:b/>
              </w:rPr>
              <w:t xml:space="preserve">: </w:t>
            </w:r>
          </w:p>
        </w:tc>
      </w:tr>
      <w:tr w:rsidR="00D467ED" w:rsidRPr="005402C9" w14:paraId="3934CE3C" w14:textId="77777777" w:rsidTr="00477C46">
        <w:trPr>
          <w:trHeight w:val="1354"/>
          <w:jc w:val="center"/>
        </w:trPr>
        <w:tc>
          <w:tcPr>
            <w:tcW w:w="0" w:type="auto"/>
            <w:vMerge w:val="restart"/>
            <w:tcBorders>
              <w:top w:val="single" w:sz="4" w:space="0" w:color="auto"/>
              <w:left w:val="single" w:sz="4" w:space="0" w:color="auto"/>
              <w:right w:val="single" w:sz="4" w:space="0" w:color="auto"/>
            </w:tcBorders>
            <w:shd w:val="clear" w:color="auto" w:fill="auto"/>
            <w:vAlign w:val="center"/>
          </w:tcPr>
          <w:p w14:paraId="34C7DB7D" w14:textId="77777777" w:rsidR="00D467ED" w:rsidRPr="005402C9" w:rsidRDefault="00D467ED" w:rsidP="003848DA">
            <w:pPr>
              <w:pStyle w:val="ListParagraph"/>
              <w:keepNext/>
              <w:keepLines/>
              <w:widowControl w:val="0"/>
              <w:suppressAutoHyphens w:val="0"/>
              <w:spacing w:after="0" w:line="276" w:lineRule="auto"/>
              <w:ind w:left="0"/>
              <w:jc w:val="center"/>
              <w:rPr>
                <w:rFonts w:cs="Calibri"/>
                <w:bCs/>
                <w:szCs w:val="20"/>
              </w:rPr>
            </w:pPr>
            <w:r w:rsidRPr="005402C9">
              <w:rPr>
                <w:rFonts w:cs="Calibri"/>
                <w:bCs/>
                <w:szCs w:val="20"/>
              </w:rPr>
              <w:t>2.</w:t>
            </w:r>
          </w:p>
        </w:tc>
        <w:tc>
          <w:tcPr>
            <w:tcW w:w="4298" w:type="dxa"/>
            <w:tcBorders>
              <w:top w:val="single" w:sz="4" w:space="0" w:color="000000"/>
              <w:left w:val="single" w:sz="4" w:space="0" w:color="auto"/>
              <w:right w:val="single" w:sz="4" w:space="0" w:color="000000"/>
            </w:tcBorders>
            <w:shd w:val="clear" w:color="auto" w:fill="auto"/>
            <w:vAlign w:val="center"/>
          </w:tcPr>
          <w:p w14:paraId="44E89CC4" w14:textId="77777777" w:rsidR="00D467ED" w:rsidRDefault="00D467ED" w:rsidP="003848DA">
            <w:pPr>
              <w:pStyle w:val="ListParagraph"/>
              <w:keepNext/>
              <w:keepLines/>
              <w:widowControl w:val="0"/>
              <w:suppressAutoHyphens w:val="0"/>
              <w:spacing w:after="0" w:line="276" w:lineRule="auto"/>
              <w:ind w:left="0"/>
              <w:jc w:val="both"/>
              <w:rPr>
                <w:rFonts w:cs="Calibri"/>
                <w:b/>
                <w:szCs w:val="20"/>
              </w:rPr>
            </w:pPr>
            <w:r w:rsidRPr="005402C9">
              <w:rPr>
                <w:rFonts w:cs="Calibri"/>
                <w:b/>
                <w:szCs w:val="20"/>
              </w:rPr>
              <w:t>Domeniul de intervenție (workstream – WS)</w:t>
            </w:r>
          </w:p>
          <w:p w14:paraId="2AD2D77B" w14:textId="77777777" w:rsidR="00D467ED" w:rsidRPr="00D467ED" w:rsidRDefault="00D467ED" w:rsidP="00D467ED">
            <w:pPr>
              <w:keepNext/>
              <w:keepLines/>
              <w:widowControl w:val="0"/>
              <w:spacing w:before="0" w:after="0" w:line="276" w:lineRule="auto"/>
              <w:ind w:left="226"/>
              <w:jc w:val="both"/>
              <w:rPr>
                <w:rFonts w:cs="Calibri"/>
                <w:b/>
              </w:rPr>
            </w:pPr>
            <w:r w:rsidRPr="00D467ED">
              <w:rPr>
                <w:rFonts w:cs="Calibri"/>
                <w:b/>
              </w:rPr>
              <w:t>Acțiuni specifice (task-uri)</w:t>
            </w:r>
          </w:p>
          <w:p w14:paraId="723C1197" w14:textId="4EC45452" w:rsidR="00D467ED" w:rsidRPr="005402C9" w:rsidRDefault="00D467ED" w:rsidP="00477C46">
            <w:pPr>
              <w:keepNext/>
              <w:keepLines/>
              <w:widowControl w:val="0"/>
              <w:spacing w:before="0" w:after="0" w:line="276" w:lineRule="auto"/>
              <w:jc w:val="both"/>
              <w:rPr>
                <w:rFonts w:cs="Calibri"/>
                <w:b/>
                <w:szCs w:val="20"/>
              </w:rPr>
            </w:pPr>
            <w:r w:rsidRPr="00D467ED">
              <w:rPr>
                <w:rFonts w:cs="Calibri"/>
                <w:bCs/>
                <w:i/>
                <w:iCs/>
              </w:rPr>
              <w:t>(Se vor completa acțiunile specific fiecărui domeniu de intervenție la care contribuie activitățile de cercetare-dezvoltare)</w:t>
            </w:r>
          </w:p>
        </w:tc>
        <w:tc>
          <w:tcPr>
            <w:tcW w:w="4314" w:type="dxa"/>
            <w:gridSpan w:val="2"/>
            <w:tcBorders>
              <w:top w:val="single" w:sz="4" w:space="0" w:color="000000"/>
              <w:left w:val="single" w:sz="4" w:space="0" w:color="000000"/>
              <w:right w:val="single" w:sz="4" w:space="0" w:color="000000"/>
            </w:tcBorders>
            <w:shd w:val="clear" w:color="auto" w:fill="auto"/>
            <w:vAlign w:val="center"/>
          </w:tcPr>
          <w:p w14:paraId="7713446C" w14:textId="5876D18A" w:rsidR="00D467ED" w:rsidRPr="005402C9" w:rsidRDefault="00D467ED" w:rsidP="00D467ED">
            <w:pPr>
              <w:pStyle w:val="ListParagraph"/>
              <w:keepNext/>
              <w:keepLines/>
              <w:widowControl w:val="0"/>
              <w:suppressAutoHyphens w:val="0"/>
              <w:spacing w:after="0" w:line="276" w:lineRule="auto"/>
              <w:ind w:left="-14"/>
              <w:jc w:val="center"/>
              <w:rPr>
                <w:rFonts w:cs="Calibri"/>
                <w:b/>
                <w:szCs w:val="20"/>
              </w:rPr>
            </w:pPr>
            <w:r>
              <w:rPr>
                <w:rFonts w:cs="Calibri"/>
                <w:b/>
                <w:szCs w:val="20"/>
              </w:rPr>
              <w:t>Livrabil</w:t>
            </w:r>
          </w:p>
        </w:tc>
      </w:tr>
      <w:tr w:rsidR="00D467ED" w:rsidRPr="005402C9" w14:paraId="6E35F7B5"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39D895F6"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44FDC0C1" w14:textId="338E628D" w:rsidR="00D467ED" w:rsidRPr="00D467ED" w:rsidRDefault="00D467ED" w:rsidP="00D467ED">
            <w:pPr>
              <w:keepNext/>
              <w:keepLines/>
              <w:widowControl w:val="0"/>
              <w:spacing w:before="0" w:after="0" w:line="276" w:lineRule="auto"/>
              <w:jc w:val="both"/>
              <w:rPr>
                <w:rFonts w:cs="Calibri"/>
                <w:b/>
              </w:rPr>
            </w:pPr>
            <w:r w:rsidRPr="00D467ED">
              <w:rPr>
                <w:rFonts w:cs="Calibri"/>
                <w:b/>
              </w:rPr>
              <w:t>2.1 WS SENSE</w:t>
            </w:r>
            <w:r>
              <w:rPr>
                <w:rFonts w:cs="Calibri"/>
                <w:b/>
              </w:rPr>
              <w:t xml:space="preserve"> </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658A1240" w14:textId="4BA98C59" w:rsidR="00D467ED" w:rsidRPr="005402C9" w:rsidRDefault="00D467ED" w:rsidP="00D467ED">
            <w:pPr>
              <w:pStyle w:val="ListParagraph"/>
              <w:keepNext/>
              <w:keepLines/>
              <w:widowControl w:val="0"/>
              <w:suppressAutoHyphens w:val="0"/>
              <w:spacing w:after="0" w:line="276" w:lineRule="auto"/>
              <w:ind w:left="0"/>
              <w:jc w:val="both"/>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88367" w14:textId="34736942" w:rsidR="00D467ED" w:rsidRPr="00477C46" w:rsidRDefault="00977049" w:rsidP="00477C46">
            <w:pPr>
              <w:keepNext/>
              <w:keepLines/>
              <w:widowControl w:val="0"/>
              <w:spacing w:before="0" w:after="0" w:line="276" w:lineRule="auto"/>
              <w:ind w:left="226"/>
              <w:jc w:val="both"/>
              <w:rPr>
                <w:rFonts w:cs="Calibri"/>
                <w:b/>
                <w:i/>
                <w:iCs/>
                <w:szCs w:val="20"/>
              </w:rPr>
            </w:pPr>
            <w:r>
              <w:rPr>
                <w:rFonts w:cs="Calibri"/>
                <w:bCs/>
                <w:i/>
                <w:iCs/>
              </w:rPr>
              <w:t>Livrabile (</w:t>
            </w:r>
            <w:r w:rsidR="00477C46" w:rsidRPr="00477C46">
              <w:rPr>
                <w:rFonts w:cs="Calibri"/>
                <w:bCs/>
                <w:i/>
                <w:iCs/>
              </w:rPr>
              <w:t>Task 1.n +....+ Task 4.n</w:t>
            </w:r>
            <w:r>
              <w:rPr>
                <w:rFonts w:cs="Calibri"/>
                <w:bCs/>
                <w:i/>
                <w:iCs/>
              </w:rPr>
              <w:t>)</w:t>
            </w:r>
          </w:p>
        </w:tc>
      </w:tr>
      <w:tr w:rsidR="00D467ED" w:rsidRPr="005402C9" w14:paraId="131329CF"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6C57F980"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00DF685E" w14:textId="77777777" w:rsidR="00D467ED" w:rsidRDefault="00D467ED" w:rsidP="00D467ED">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3E1AE000" w14:textId="66464112" w:rsidR="00D467ED" w:rsidRDefault="00D467ED" w:rsidP="00D467ED">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060BA73A" w14:textId="28102E60" w:rsidR="00D467ED" w:rsidRPr="005402C9" w:rsidRDefault="00D467ED" w:rsidP="00D467ED">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760195E" w14:textId="427A0581" w:rsidR="00D467ED" w:rsidRPr="005402C9" w:rsidRDefault="00D467ED" w:rsidP="00D467ED">
            <w:pPr>
              <w:pStyle w:val="ListParagraph"/>
              <w:keepNext/>
              <w:keepLines/>
              <w:widowControl w:val="0"/>
              <w:suppressAutoHyphens w:val="0"/>
              <w:spacing w:after="0" w:line="276" w:lineRule="auto"/>
              <w:ind w:left="0"/>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1C23" w14:textId="1B7BCC7A" w:rsidR="00D467ED" w:rsidRPr="005402C9" w:rsidRDefault="00D467ED" w:rsidP="00D467ED">
            <w:pPr>
              <w:pStyle w:val="ListParagraph"/>
              <w:keepNext/>
              <w:keepLines/>
              <w:widowControl w:val="0"/>
              <w:suppressAutoHyphens w:val="0"/>
              <w:spacing w:after="0" w:line="276" w:lineRule="auto"/>
              <w:jc w:val="both"/>
              <w:rPr>
                <w:rFonts w:cs="Calibri"/>
                <w:b/>
                <w:szCs w:val="20"/>
              </w:rPr>
            </w:pPr>
          </w:p>
        </w:tc>
      </w:tr>
      <w:tr w:rsidR="00D467ED" w:rsidRPr="005402C9" w14:paraId="29B8AEF8"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276CCD2C"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1407D28D" w14:textId="77777777" w:rsidR="00D467ED" w:rsidRPr="00D467ED" w:rsidRDefault="00D467ED" w:rsidP="00D467ED">
            <w:pPr>
              <w:keepNext/>
              <w:keepLines/>
              <w:widowControl w:val="0"/>
              <w:spacing w:before="0" w:after="0" w:line="276" w:lineRule="auto"/>
              <w:jc w:val="both"/>
              <w:rPr>
                <w:rFonts w:cs="Calibri"/>
                <w:b/>
              </w:rPr>
            </w:pPr>
            <w:r w:rsidRPr="00D467ED">
              <w:rPr>
                <w:rFonts w:cs="Calibri"/>
                <w:b/>
              </w:rPr>
              <w:t>2.2 WS THINK</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3DBB5C7" w14:textId="5E31F12A" w:rsidR="00D467ED" w:rsidRPr="005402C9" w:rsidRDefault="00D467ED" w:rsidP="00D467ED">
            <w:pPr>
              <w:pStyle w:val="ListParagraph"/>
              <w:keepNext/>
              <w:keepLines/>
              <w:widowControl w:val="0"/>
              <w:suppressAutoHyphens w:val="0"/>
              <w:spacing w:after="0" w:line="276" w:lineRule="auto"/>
              <w:ind w:left="0"/>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51C3B" w14:textId="1D73BE02" w:rsidR="00D467ED" w:rsidRPr="005402C9" w:rsidRDefault="00977049" w:rsidP="00477C46">
            <w:pPr>
              <w:pStyle w:val="ListParagraph"/>
              <w:keepNext/>
              <w:keepLines/>
              <w:widowControl w:val="0"/>
              <w:suppressAutoHyphens w:val="0"/>
              <w:spacing w:after="0" w:line="276" w:lineRule="auto"/>
              <w:ind w:left="211"/>
              <w:jc w:val="both"/>
              <w:rPr>
                <w:rFonts w:cs="Calibri"/>
                <w:b/>
                <w:szCs w:val="20"/>
              </w:rPr>
            </w:pPr>
            <w:r>
              <w:rPr>
                <w:rFonts w:cs="Calibri"/>
                <w:bCs/>
                <w:i/>
                <w:iCs/>
              </w:rPr>
              <w:t>Livrabile (</w:t>
            </w:r>
            <w:r w:rsidRPr="00477C46">
              <w:rPr>
                <w:rFonts w:cs="Calibri"/>
                <w:bCs/>
                <w:i/>
                <w:iCs/>
              </w:rPr>
              <w:t>Task 1.n +....+ Task 4.n</w:t>
            </w:r>
            <w:r>
              <w:rPr>
                <w:rFonts w:cs="Calibri"/>
                <w:bCs/>
                <w:i/>
                <w:iCs/>
              </w:rPr>
              <w:t>)</w:t>
            </w:r>
          </w:p>
        </w:tc>
      </w:tr>
      <w:tr w:rsidR="00D467ED" w:rsidRPr="005402C9" w14:paraId="5152A744"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5C784253"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4AD25469" w14:textId="77777777" w:rsidR="00D467ED" w:rsidRDefault="00D467ED" w:rsidP="00D467ED">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01FD26E0" w14:textId="77777777" w:rsidR="00D467ED" w:rsidRDefault="00D467ED" w:rsidP="00D467ED">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0C9559F3" w14:textId="67C913F9" w:rsidR="00D467ED" w:rsidRPr="005402C9" w:rsidRDefault="00D467ED" w:rsidP="00D467ED">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95E6062" w14:textId="3CFDC727" w:rsidR="00D467ED" w:rsidRPr="005402C9" w:rsidRDefault="00D467ED" w:rsidP="00D467ED">
            <w:pPr>
              <w:pStyle w:val="ListParagraph"/>
              <w:keepNext/>
              <w:keepLines/>
              <w:widowControl w:val="0"/>
              <w:suppressAutoHyphens w:val="0"/>
              <w:spacing w:after="0" w:line="276" w:lineRule="auto"/>
              <w:ind w:left="0"/>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8730D" w14:textId="7D1F0060" w:rsidR="00D467ED" w:rsidRPr="005402C9" w:rsidRDefault="00D467ED" w:rsidP="00D467ED">
            <w:pPr>
              <w:pStyle w:val="ListParagraph"/>
              <w:keepNext/>
              <w:keepLines/>
              <w:widowControl w:val="0"/>
              <w:suppressAutoHyphens w:val="0"/>
              <w:spacing w:after="0" w:line="276" w:lineRule="auto"/>
              <w:jc w:val="both"/>
              <w:rPr>
                <w:rFonts w:cs="Calibri"/>
                <w:b/>
                <w:szCs w:val="20"/>
              </w:rPr>
            </w:pPr>
          </w:p>
        </w:tc>
      </w:tr>
      <w:tr w:rsidR="00D467ED" w:rsidRPr="005402C9" w14:paraId="6CC034CE"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2D1D2807"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52955667" w14:textId="77777777" w:rsidR="00D467ED" w:rsidRPr="00D467ED" w:rsidRDefault="00D467ED" w:rsidP="00D467ED">
            <w:pPr>
              <w:keepNext/>
              <w:keepLines/>
              <w:widowControl w:val="0"/>
              <w:spacing w:before="0" w:after="0" w:line="276" w:lineRule="auto"/>
              <w:jc w:val="both"/>
              <w:rPr>
                <w:rFonts w:cs="Calibri"/>
                <w:b/>
              </w:rPr>
            </w:pPr>
            <w:r w:rsidRPr="00D467ED">
              <w:rPr>
                <w:rFonts w:cs="Calibri"/>
                <w:b/>
              </w:rPr>
              <w:t>2.3 WS ACT</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496A328B" w14:textId="6ECDF669" w:rsidR="00D467ED" w:rsidRPr="005402C9" w:rsidRDefault="00D467ED" w:rsidP="00D467ED">
            <w:pPr>
              <w:pStyle w:val="ListParagraph"/>
              <w:keepNext/>
              <w:keepLines/>
              <w:widowControl w:val="0"/>
              <w:suppressAutoHyphens w:val="0"/>
              <w:spacing w:after="0" w:line="276" w:lineRule="auto"/>
              <w:ind w:left="0"/>
              <w:jc w:val="both"/>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0A0A8" w14:textId="36C21336" w:rsidR="00D467ED" w:rsidRPr="005402C9" w:rsidRDefault="00977049" w:rsidP="00477C46">
            <w:pPr>
              <w:pStyle w:val="ListParagraph"/>
              <w:keepNext/>
              <w:keepLines/>
              <w:widowControl w:val="0"/>
              <w:suppressAutoHyphens w:val="0"/>
              <w:spacing w:after="0" w:line="276" w:lineRule="auto"/>
              <w:ind w:left="211"/>
              <w:jc w:val="both"/>
              <w:rPr>
                <w:rFonts w:cs="Calibri"/>
                <w:b/>
                <w:szCs w:val="20"/>
              </w:rPr>
            </w:pPr>
            <w:r>
              <w:rPr>
                <w:rFonts w:cs="Calibri"/>
                <w:bCs/>
                <w:i/>
                <w:iCs/>
              </w:rPr>
              <w:t>Livrabile (</w:t>
            </w:r>
            <w:r w:rsidRPr="00477C46">
              <w:rPr>
                <w:rFonts w:cs="Calibri"/>
                <w:bCs/>
                <w:i/>
                <w:iCs/>
              </w:rPr>
              <w:t>Task 1.n +....+ Task 4.n</w:t>
            </w:r>
            <w:r>
              <w:rPr>
                <w:rFonts w:cs="Calibri"/>
                <w:bCs/>
                <w:i/>
                <w:iCs/>
              </w:rPr>
              <w:t>)</w:t>
            </w:r>
          </w:p>
        </w:tc>
      </w:tr>
      <w:tr w:rsidR="00D467ED" w:rsidRPr="005402C9" w14:paraId="765A5EFE"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475AF94E"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35689FBC" w14:textId="77777777" w:rsidR="00D467ED" w:rsidRDefault="00D467ED" w:rsidP="00D467ED">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09C4B429" w14:textId="77777777" w:rsidR="00D467ED" w:rsidRDefault="00D467ED" w:rsidP="00D467ED">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081B0DB7" w14:textId="5A403999" w:rsidR="00D467ED" w:rsidRPr="005402C9" w:rsidRDefault="00D467ED" w:rsidP="00D467ED">
            <w:pPr>
              <w:keepNext/>
              <w:keepLines/>
              <w:widowControl w:val="0"/>
              <w:spacing w:before="0" w:after="0" w:line="276" w:lineRule="auto"/>
              <w:ind w:left="226"/>
              <w:jc w:val="both"/>
              <w:rPr>
                <w:rFonts w:cs="Calibri"/>
                <w:bCs/>
              </w:rPr>
            </w:pPr>
            <w:r w:rsidRPr="00D467ED">
              <w:rPr>
                <w:rFonts w:cs="Calibri"/>
                <w:bCs/>
              </w:rPr>
              <w:t>Task 4.n</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42B82998" w14:textId="6E7312C7" w:rsidR="00D467ED" w:rsidRPr="005402C9" w:rsidRDefault="00D467ED" w:rsidP="00D467ED">
            <w:pPr>
              <w:pStyle w:val="ListParagraph"/>
              <w:keepNext/>
              <w:keepLines/>
              <w:widowControl w:val="0"/>
              <w:suppressAutoHyphens w:val="0"/>
              <w:spacing w:after="0" w:line="276" w:lineRule="auto"/>
              <w:ind w:left="0"/>
              <w:jc w:val="both"/>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9D9EF" w14:textId="093B4AFB" w:rsidR="00D467ED" w:rsidRPr="005402C9" w:rsidRDefault="00D467ED" w:rsidP="00D467ED">
            <w:pPr>
              <w:pStyle w:val="ListParagraph"/>
              <w:keepNext/>
              <w:keepLines/>
              <w:widowControl w:val="0"/>
              <w:suppressAutoHyphens w:val="0"/>
              <w:spacing w:after="0" w:line="276" w:lineRule="auto"/>
              <w:jc w:val="both"/>
              <w:rPr>
                <w:rFonts w:cs="Calibri"/>
                <w:b/>
                <w:szCs w:val="20"/>
              </w:rPr>
            </w:pPr>
          </w:p>
        </w:tc>
      </w:tr>
      <w:tr w:rsidR="00D467ED" w:rsidRPr="005402C9" w14:paraId="3D143E64" w14:textId="77777777" w:rsidTr="00241599">
        <w:trPr>
          <w:trHeight w:val="242"/>
          <w:jc w:val="center"/>
        </w:trPr>
        <w:tc>
          <w:tcPr>
            <w:tcW w:w="0" w:type="auto"/>
            <w:vMerge/>
            <w:tcBorders>
              <w:left w:val="single" w:sz="4" w:space="0" w:color="auto"/>
              <w:right w:val="single" w:sz="4" w:space="0" w:color="auto"/>
            </w:tcBorders>
            <w:shd w:val="clear" w:color="auto" w:fill="auto"/>
            <w:vAlign w:val="center"/>
          </w:tcPr>
          <w:p w14:paraId="24B6B2A2" w14:textId="77777777" w:rsidR="00D467ED" w:rsidRPr="005402C9" w:rsidRDefault="00D467ED" w:rsidP="00D467ED">
            <w:pPr>
              <w:pStyle w:val="ListParagraph"/>
              <w:keepNext/>
              <w:keepLines/>
              <w:widowControl w:val="0"/>
              <w:tabs>
                <w:tab w:val="left" w:pos="180"/>
              </w:tabs>
              <w:suppressAutoHyphens w:val="0"/>
              <w:spacing w:after="0" w:line="276" w:lineRule="auto"/>
              <w:ind w:left="180" w:hanging="105"/>
              <w:jc w:val="both"/>
              <w:rPr>
                <w:rFonts w:cs="Calibri"/>
                <w:bCs/>
                <w:szCs w:val="20"/>
              </w:rPr>
            </w:pPr>
          </w:p>
        </w:tc>
        <w:tc>
          <w:tcPr>
            <w:tcW w:w="4298" w:type="dxa"/>
            <w:tcBorders>
              <w:top w:val="single" w:sz="4" w:space="0" w:color="000000"/>
              <w:left w:val="single" w:sz="4" w:space="0" w:color="auto"/>
              <w:bottom w:val="single" w:sz="4" w:space="0" w:color="000000"/>
              <w:right w:val="single" w:sz="4" w:space="0" w:color="000000"/>
            </w:tcBorders>
            <w:shd w:val="clear" w:color="auto" w:fill="auto"/>
            <w:vAlign w:val="center"/>
          </w:tcPr>
          <w:p w14:paraId="0FEFA4A1" w14:textId="77777777" w:rsidR="00D467ED" w:rsidRPr="00D467ED" w:rsidRDefault="00D467ED" w:rsidP="00D467ED">
            <w:pPr>
              <w:keepNext/>
              <w:keepLines/>
              <w:widowControl w:val="0"/>
              <w:spacing w:before="0" w:after="0" w:line="276" w:lineRule="auto"/>
              <w:jc w:val="both"/>
              <w:rPr>
                <w:rFonts w:cs="Calibri"/>
                <w:b/>
              </w:rPr>
            </w:pPr>
            <w:r w:rsidRPr="00D467ED">
              <w:rPr>
                <w:rFonts w:cs="Calibri"/>
                <w:b/>
              </w:rPr>
              <w:t>2.4 WS COMMUNICATE</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29F77810" w14:textId="4FA44737" w:rsidR="00D467ED" w:rsidRPr="005402C9" w:rsidRDefault="00D467ED" w:rsidP="00D467ED">
            <w:pPr>
              <w:pStyle w:val="ListParagraph"/>
              <w:keepNext/>
              <w:keepLines/>
              <w:widowControl w:val="0"/>
              <w:suppressAutoHyphens w:val="0"/>
              <w:spacing w:after="0" w:line="276" w:lineRule="auto"/>
              <w:ind w:left="0"/>
              <w:jc w:val="both"/>
              <w:rPr>
                <w:rFonts w:cs="Calibri"/>
                <w:b/>
                <w:szCs w:val="20"/>
              </w:rPr>
            </w:pPr>
            <w:r w:rsidRPr="007C118C">
              <w:rPr>
                <w:rFonts w:cs="Calibri"/>
                <w:bCs/>
                <w:i/>
                <w:iCs/>
                <w:szCs w:val="20"/>
              </w:rPr>
              <w:t>Număr</w:t>
            </w:r>
          </w:p>
        </w:tc>
        <w:tc>
          <w:tcPr>
            <w:tcW w:w="3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B7BAB" w14:textId="00FED125" w:rsidR="00D467ED" w:rsidRPr="005402C9" w:rsidRDefault="00977049" w:rsidP="00477C46">
            <w:pPr>
              <w:pStyle w:val="ListParagraph"/>
              <w:keepNext/>
              <w:keepLines/>
              <w:widowControl w:val="0"/>
              <w:suppressAutoHyphens w:val="0"/>
              <w:spacing w:after="0" w:line="276" w:lineRule="auto"/>
              <w:ind w:left="211"/>
              <w:jc w:val="both"/>
              <w:rPr>
                <w:rFonts w:cs="Calibri"/>
                <w:b/>
                <w:szCs w:val="20"/>
              </w:rPr>
            </w:pPr>
            <w:r>
              <w:rPr>
                <w:rFonts w:cs="Calibri"/>
                <w:bCs/>
                <w:i/>
                <w:iCs/>
              </w:rPr>
              <w:t>Livrabile (</w:t>
            </w:r>
            <w:r w:rsidRPr="00477C46">
              <w:rPr>
                <w:rFonts w:cs="Calibri"/>
                <w:bCs/>
                <w:i/>
                <w:iCs/>
              </w:rPr>
              <w:t>Task 1.n +....+ Task 4.n</w:t>
            </w:r>
            <w:r>
              <w:rPr>
                <w:rFonts w:cs="Calibri"/>
                <w:bCs/>
                <w:i/>
                <w:iCs/>
              </w:rPr>
              <w:t>)</w:t>
            </w:r>
          </w:p>
        </w:tc>
      </w:tr>
      <w:tr w:rsidR="00477C46" w:rsidRPr="005402C9" w14:paraId="34256974" w14:textId="77777777" w:rsidTr="002564D3">
        <w:trPr>
          <w:trHeight w:val="801"/>
          <w:jc w:val="center"/>
        </w:trPr>
        <w:tc>
          <w:tcPr>
            <w:tcW w:w="0" w:type="auto"/>
            <w:vMerge/>
            <w:tcBorders>
              <w:left w:val="single" w:sz="4" w:space="0" w:color="auto"/>
              <w:right w:val="single" w:sz="4" w:space="0" w:color="auto"/>
            </w:tcBorders>
            <w:shd w:val="clear" w:color="auto" w:fill="auto"/>
            <w:vAlign w:val="center"/>
          </w:tcPr>
          <w:p w14:paraId="7671F562" w14:textId="77777777" w:rsidR="00477C46" w:rsidRPr="005402C9" w:rsidRDefault="00477C46" w:rsidP="00D467ED">
            <w:pPr>
              <w:pStyle w:val="ListParagraph"/>
              <w:keepNext/>
              <w:keepLines/>
              <w:widowControl w:val="0"/>
              <w:tabs>
                <w:tab w:val="left" w:pos="180"/>
              </w:tabs>
              <w:suppressAutoHyphens w:val="0"/>
              <w:spacing w:after="0" w:line="276" w:lineRule="auto"/>
              <w:ind w:left="180" w:hanging="105"/>
              <w:jc w:val="both"/>
              <w:rPr>
                <w:rFonts w:cs="Calibri"/>
                <w:b/>
                <w:szCs w:val="20"/>
              </w:rPr>
            </w:pPr>
          </w:p>
        </w:tc>
        <w:tc>
          <w:tcPr>
            <w:tcW w:w="4298" w:type="dxa"/>
            <w:tcBorders>
              <w:top w:val="single" w:sz="4" w:space="0" w:color="000000"/>
              <w:left w:val="single" w:sz="4" w:space="0" w:color="auto"/>
              <w:right w:val="single" w:sz="4" w:space="0" w:color="000000"/>
            </w:tcBorders>
            <w:shd w:val="clear" w:color="auto" w:fill="auto"/>
            <w:vAlign w:val="center"/>
          </w:tcPr>
          <w:p w14:paraId="7D677353" w14:textId="77777777" w:rsidR="00477C46" w:rsidRDefault="00477C46" w:rsidP="00D467ED">
            <w:pPr>
              <w:keepNext/>
              <w:keepLines/>
              <w:widowControl w:val="0"/>
              <w:spacing w:before="0" w:after="0" w:line="276" w:lineRule="auto"/>
              <w:ind w:left="226"/>
              <w:jc w:val="both"/>
              <w:rPr>
                <w:rFonts w:cs="Calibri"/>
                <w:bCs/>
              </w:rPr>
            </w:pPr>
            <w:r w:rsidRPr="00D467ED">
              <w:rPr>
                <w:rFonts w:cs="Calibri"/>
                <w:bCs/>
              </w:rPr>
              <w:t>Task 1.</w:t>
            </w:r>
            <w:r>
              <w:rPr>
                <w:rFonts w:cs="Calibri"/>
                <w:bCs/>
              </w:rPr>
              <w:t>n</w:t>
            </w:r>
          </w:p>
          <w:p w14:paraId="04C0332A" w14:textId="77777777" w:rsidR="00477C46" w:rsidRDefault="00477C46" w:rsidP="00D467ED">
            <w:pPr>
              <w:keepNext/>
              <w:keepLines/>
              <w:widowControl w:val="0"/>
              <w:spacing w:before="0" w:after="0" w:line="276" w:lineRule="auto"/>
              <w:ind w:left="226"/>
              <w:jc w:val="both"/>
              <w:rPr>
                <w:rFonts w:cs="Calibri"/>
                <w:bCs/>
              </w:rPr>
            </w:pPr>
            <w:r>
              <w:rPr>
                <w:rFonts w:cs="Calibri"/>
                <w:bCs/>
              </w:rPr>
              <w:t>...</w:t>
            </w:r>
            <w:r w:rsidRPr="00D467ED">
              <w:rPr>
                <w:rFonts w:cs="Calibri"/>
                <w:bCs/>
              </w:rPr>
              <w:t xml:space="preserve"> </w:t>
            </w:r>
          </w:p>
          <w:p w14:paraId="0CDFAAAA" w14:textId="5C77770C" w:rsidR="00477C46" w:rsidRPr="005402C9" w:rsidRDefault="00477C46" w:rsidP="00D467ED">
            <w:pPr>
              <w:keepNext/>
              <w:keepLines/>
              <w:widowControl w:val="0"/>
              <w:spacing w:before="0" w:after="0" w:line="276" w:lineRule="auto"/>
              <w:ind w:left="226"/>
              <w:jc w:val="both"/>
              <w:rPr>
                <w:rFonts w:cs="Calibri"/>
                <w:b/>
              </w:rPr>
            </w:pPr>
            <w:r w:rsidRPr="00D467ED">
              <w:rPr>
                <w:rFonts w:cs="Calibri"/>
                <w:bCs/>
              </w:rPr>
              <w:t>Task 4.n</w:t>
            </w:r>
          </w:p>
        </w:tc>
        <w:tc>
          <w:tcPr>
            <w:tcW w:w="1297" w:type="dxa"/>
            <w:tcBorders>
              <w:top w:val="single" w:sz="4" w:space="0" w:color="000000"/>
              <w:left w:val="single" w:sz="4" w:space="0" w:color="000000"/>
              <w:right w:val="single" w:sz="4" w:space="0" w:color="000000"/>
            </w:tcBorders>
            <w:shd w:val="clear" w:color="auto" w:fill="auto"/>
          </w:tcPr>
          <w:p w14:paraId="2F5CBF81" w14:textId="6C4CEA9C" w:rsidR="00477C46" w:rsidRPr="005402C9" w:rsidRDefault="00477C46" w:rsidP="00D467ED">
            <w:pPr>
              <w:pStyle w:val="ListParagraph"/>
              <w:keepNext/>
              <w:keepLines/>
              <w:widowControl w:val="0"/>
              <w:suppressAutoHyphens w:val="0"/>
              <w:spacing w:after="0" w:line="276" w:lineRule="auto"/>
              <w:ind w:left="0"/>
              <w:jc w:val="both"/>
              <w:rPr>
                <w:bCs/>
                <w:i/>
                <w:iCs/>
              </w:rPr>
            </w:pPr>
            <w:r w:rsidRPr="007C118C">
              <w:rPr>
                <w:rFonts w:cs="Calibri"/>
                <w:bCs/>
                <w:i/>
                <w:iCs/>
                <w:szCs w:val="20"/>
              </w:rPr>
              <w:t>Număr</w:t>
            </w:r>
          </w:p>
        </w:tc>
        <w:tc>
          <w:tcPr>
            <w:tcW w:w="3017" w:type="dxa"/>
            <w:tcBorders>
              <w:top w:val="single" w:sz="4" w:space="0" w:color="000000"/>
              <w:left w:val="single" w:sz="4" w:space="0" w:color="000000"/>
              <w:right w:val="single" w:sz="4" w:space="0" w:color="000000"/>
            </w:tcBorders>
            <w:shd w:val="clear" w:color="auto" w:fill="auto"/>
            <w:vAlign w:val="center"/>
          </w:tcPr>
          <w:p w14:paraId="7BA2EB2F" w14:textId="777A7162" w:rsidR="00477C46" w:rsidRPr="005402C9" w:rsidRDefault="00477C46" w:rsidP="00D467ED">
            <w:pPr>
              <w:pStyle w:val="ListParagraph"/>
              <w:keepNext/>
              <w:keepLines/>
              <w:widowControl w:val="0"/>
              <w:suppressAutoHyphens w:val="0"/>
              <w:spacing w:after="0" w:line="276" w:lineRule="auto"/>
              <w:ind w:left="0"/>
              <w:jc w:val="center"/>
              <w:rPr>
                <w:bCs/>
                <w:i/>
                <w:iCs/>
              </w:rPr>
            </w:pPr>
          </w:p>
        </w:tc>
      </w:tr>
      <w:tr w:rsidR="00E04B67" w:rsidRPr="005402C9" w14:paraId="64A67E3C" w14:textId="77777777" w:rsidTr="00745828">
        <w:trPr>
          <w:trHeight w:val="242"/>
          <w:jc w:val="center"/>
        </w:trPr>
        <w:tc>
          <w:tcPr>
            <w:tcW w:w="9169"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14:paraId="6D2E1F5B" w14:textId="77777777" w:rsidR="00E04B67" w:rsidRPr="005402C9" w:rsidRDefault="00E04B67" w:rsidP="003848DA">
            <w:pPr>
              <w:keepNext/>
              <w:keepLines/>
              <w:widowControl w:val="0"/>
              <w:spacing w:before="0" w:after="0" w:line="276" w:lineRule="auto"/>
              <w:jc w:val="both"/>
              <w:rPr>
                <w:rFonts w:cs="Calibri"/>
                <w:b/>
                <w:u w:val="single"/>
              </w:rPr>
            </w:pPr>
          </w:p>
          <w:p w14:paraId="4CD363BF" w14:textId="3EC60BED" w:rsidR="00E04B67" w:rsidRPr="005402C9" w:rsidRDefault="00E04B67" w:rsidP="00477C46">
            <w:pPr>
              <w:keepNext/>
              <w:keepLines/>
              <w:widowControl w:val="0"/>
              <w:spacing w:before="0" w:after="0" w:line="276" w:lineRule="auto"/>
              <w:jc w:val="both"/>
              <w:rPr>
                <w:bCs/>
                <w:i/>
                <w:iCs/>
              </w:rPr>
            </w:pPr>
            <w:r w:rsidRPr="005402C9">
              <w:rPr>
                <w:rFonts w:cs="Calibri"/>
                <w:b/>
                <w:u w:val="single"/>
              </w:rPr>
              <w:t>Indicatori suplimentari de rezultat</w:t>
            </w:r>
            <w:r w:rsidRPr="005402C9">
              <w:rPr>
                <w:rFonts w:cs="Calibri"/>
                <w:b/>
              </w:rPr>
              <w:t xml:space="preserve">: </w:t>
            </w:r>
          </w:p>
        </w:tc>
      </w:tr>
      <w:tr w:rsidR="00E04B67" w:rsidRPr="005402C9" w14:paraId="1FBD3585" w14:textId="77777777" w:rsidTr="00D467ED">
        <w:trPr>
          <w:trHeight w:val="422"/>
          <w:jc w:val="center"/>
        </w:trPr>
        <w:tc>
          <w:tcPr>
            <w:tcW w:w="0" w:type="auto"/>
            <w:vMerge w:val="restart"/>
            <w:tcBorders>
              <w:top w:val="single" w:sz="4" w:space="0" w:color="auto"/>
              <w:left w:val="single" w:sz="4" w:space="0" w:color="auto"/>
              <w:right w:val="single" w:sz="4" w:space="0" w:color="auto"/>
            </w:tcBorders>
            <w:shd w:val="clear" w:color="auto" w:fill="auto"/>
            <w:vAlign w:val="center"/>
          </w:tcPr>
          <w:p w14:paraId="6245BA8E" w14:textId="77777777" w:rsidR="00E04B67" w:rsidRPr="005402C9" w:rsidRDefault="00E04B67" w:rsidP="003848DA">
            <w:pPr>
              <w:pStyle w:val="ListParagraph"/>
              <w:keepNext/>
              <w:keepLines/>
              <w:widowControl w:val="0"/>
              <w:tabs>
                <w:tab w:val="left" w:pos="180"/>
              </w:tabs>
              <w:suppressAutoHyphens w:val="0"/>
              <w:spacing w:after="0" w:line="276" w:lineRule="auto"/>
              <w:ind w:left="180" w:hanging="105"/>
              <w:jc w:val="center"/>
              <w:rPr>
                <w:rFonts w:cs="Calibri"/>
                <w:b/>
                <w:szCs w:val="20"/>
              </w:rPr>
            </w:pPr>
            <w:r w:rsidRPr="005402C9">
              <w:rPr>
                <w:rFonts w:cs="Calibri"/>
                <w:b/>
                <w:szCs w:val="20"/>
              </w:rPr>
              <w:t>3.</w:t>
            </w:r>
          </w:p>
        </w:tc>
        <w:tc>
          <w:tcPr>
            <w:tcW w:w="4298" w:type="dxa"/>
            <w:vMerge w:val="restart"/>
            <w:tcBorders>
              <w:top w:val="single" w:sz="4" w:space="0" w:color="000000"/>
              <w:left w:val="single" w:sz="4" w:space="0" w:color="auto"/>
              <w:right w:val="single" w:sz="4" w:space="0" w:color="000000"/>
            </w:tcBorders>
            <w:shd w:val="clear" w:color="auto" w:fill="auto"/>
            <w:vAlign w:val="center"/>
          </w:tcPr>
          <w:p w14:paraId="2812D5F8" w14:textId="77777777" w:rsidR="00E04B67" w:rsidRDefault="00E04B67" w:rsidP="003848DA">
            <w:pPr>
              <w:keepNext/>
              <w:keepLines/>
              <w:widowControl w:val="0"/>
              <w:spacing w:before="0" w:after="0" w:line="276" w:lineRule="auto"/>
              <w:jc w:val="both"/>
              <w:rPr>
                <w:rFonts w:cs="Calibri"/>
              </w:rPr>
            </w:pPr>
          </w:p>
          <w:p w14:paraId="75A752A6" w14:textId="77777777" w:rsidR="00E04B67" w:rsidRDefault="00E04B67" w:rsidP="003848DA">
            <w:pPr>
              <w:keepNext/>
              <w:keepLines/>
              <w:widowControl w:val="0"/>
              <w:spacing w:before="0" w:after="0" w:line="276" w:lineRule="auto"/>
              <w:jc w:val="both"/>
              <w:rPr>
                <w:rFonts w:cs="Calibri"/>
              </w:rPr>
            </w:pPr>
          </w:p>
          <w:p w14:paraId="2F1A960E" w14:textId="77777777" w:rsidR="00E04B67" w:rsidRDefault="00E04B67" w:rsidP="003848DA">
            <w:pPr>
              <w:keepNext/>
              <w:keepLines/>
              <w:widowControl w:val="0"/>
              <w:spacing w:before="0" w:after="0" w:line="276" w:lineRule="auto"/>
              <w:jc w:val="both"/>
              <w:rPr>
                <w:rFonts w:cs="Calibri"/>
              </w:rPr>
            </w:pPr>
          </w:p>
          <w:p w14:paraId="0606C581" w14:textId="6321CF81" w:rsidR="00E04B67" w:rsidRDefault="00E04B67" w:rsidP="003848DA">
            <w:pPr>
              <w:keepNext/>
              <w:keepLines/>
              <w:widowControl w:val="0"/>
              <w:spacing w:before="0" w:after="0" w:line="276" w:lineRule="auto"/>
              <w:jc w:val="both"/>
              <w:rPr>
                <w:rFonts w:cs="Calibri"/>
              </w:rPr>
            </w:pPr>
            <w:r w:rsidRPr="005402C9">
              <w:rPr>
                <w:rFonts w:cs="Calibri"/>
              </w:rPr>
              <w:t>3.</w:t>
            </w:r>
            <w:r w:rsidR="00977049">
              <w:rPr>
                <w:rFonts w:cs="Calibri"/>
              </w:rPr>
              <w:t>1</w:t>
            </w:r>
            <w:r w:rsidRPr="005402C9">
              <w:rPr>
                <w:rFonts w:cs="Calibri"/>
              </w:rPr>
              <w:t xml:space="preserve">  </w:t>
            </w:r>
            <w:r>
              <w:rPr>
                <w:rFonts w:cs="Calibri"/>
              </w:rPr>
              <w:t>Număr cercetători nou angajați în subproiect</w:t>
            </w:r>
          </w:p>
          <w:p w14:paraId="4CD39CA3" w14:textId="77777777" w:rsidR="00E04B67" w:rsidRDefault="00E04B67" w:rsidP="003848DA">
            <w:pPr>
              <w:keepNext/>
              <w:keepLines/>
              <w:widowControl w:val="0"/>
              <w:spacing w:before="0" w:after="0" w:line="276" w:lineRule="auto"/>
              <w:jc w:val="both"/>
              <w:rPr>
                <w:rFonts w:cs="Calibri"/>
              </w:rPr>
            </w:pPr>
          </w:p>
          <w:p w14:paraId="6D2CEA96" w14:textId="7B49EE32" w:rsidR="00E04B67" w:rsidRPr="005402C9" w:rsidRDefault="00E04B67" w:rsidP="003848DA">
            <w:pPr>
              <w:keepNext/>
              <w:keepLines/>
              <w:widowControl w:val="0"/>
              <w:spacing w:before="0" w:after="0" w:line="276" w:lineRule="auto"/>
              <w:jc w:val="both"/>
              <w:rPr>
                <w:rFonts w:cs="Calibri"/>
              </w:rPr>
            </w:pPr>
            <w:r w:rsidRPr="005402C9">
              <w:rPr>
                <w:rFonts w:cs="Calibri"/>
              </w:rPr>
              <w:t>3.</w:t>
            </w:r>
            <w:r w:rsidR="00977049">
              <w:rPr>
                <w:rFonts w:cs="Calibri"/>
              </w:rPr>
              <w:t>2</w:t>
            </w:r>
            <w:r w:rsidRPr="005402C9">
              <w:rPr>
                <w:rFonts w:cs="Calibri"/>
              </w:rPr>
              <w:t xml:space="preserve"> </w:t>
            </w:r>
            <w:r w:rsidRPr="00A02DAB">
              <w:rPr>
                <w:rFonts w:cs="Calibri"/>
              </w:rPr>
              <w:t xml:space="preserve">Număr studenți </w:t>
            </w:r>
            <w:r>
              <w:rPr>
                <w:rFonts w:cs="Calibri"/>
              </w:rPr>
              <w:t>admiși</w:t>
            </w:r>
            <w:r w:rsidRPr="00A02DAB">
              <w:rPr>
                <w:rFonts w:cs="Calibri"/>
              </w:rPr>
              <w:t xml:space="preserve"> la studii</w:t>
            </w:r>
            <w:r>
              <w:rPr>
                <w:rFonts w:cs="Calibri"/>
              </w:rPr>
              <w:t>le</w:t>
            </w:r>
            <w:r w:rsidRPr="00A02DAB">
              <w:rPr>
                <w:rFonts w:cs="Calibri"/>
              </w:rPr>
              <w:t xml:space="preserve"> de doctorat și studii</w:t>
            </w:r>
            <w:r>
              <w:rPr>
                <w:rFonts w:cs="Calibri"/>
              </w:rPr>
              <w:t>le</w:t>
            </w:r>
            <w:r w:rsidRPr="00A02DAB">
              <w:rPr>
                <w:rFonts w:cs="Calibri"/>
              </w:rPr>
              <w:t xml:space="preserve"> de master, </w:t>
            </w:r>
            <w:r>
              <w:rPr>
                <w:rFonts w:cs="Calibri"/>
              </w:rPr>
              <w:t xml:space="preserve">finanțate </w:t>
            </w:r>
            <w:r w:rsidRPr="00A02DAB">
              <w:rPr>
                <w:rFonts w:cs="Calibri"/>
              </w:rPr>
              <w:t>ca urmare a colaborării cu participantul direct</w:t>
            </w:r>
            <w:r w:rsidR="00D467ED">
              <w:rPr>
                <w:rFonts w:cs="Calibri"/>
              </w:rPr>
              <w:t xml:space="preserve"> </w:t>
            </w:r>
            <w:r w:rsidRPr="00A02DAB">
              <w:rPr>
                <w:rFonts w:cs="Calibri"/>
              </w:rPr>
              <w:t>**</w:t>
            </w:r>
            <w:r w:rsidRPr="005402C9">
              <w:rPr>
                <w:rFonts w:cs="Calibri"/>
              </w:rPr>
              <w:t xml:space="preserve">  </w:t>
            </w:r>
          </w:p>
          <w:p w14:paraId="6F30605E" w14:textId="77777777" w:rsidR="00E04B67" w:rsidRPr="005402C9" w:rsidRDefault="00E04B67" w:rsidP="003848DA">
            <w:pPr>
              <w:keepNext/>
              <w:keepLines/>
              <w:widowControl w:val="0"/>
              <w:spacing w:before="0" w:after="0" w:line="276" w:lineRule="auto"/>
              <w:jc w:val="both"/>
              <w:rPr>
                <w:rFonts w:cs="Calibri"/>
              </w:rPr>
            </w:pPr>
          </w:p>
          <w:p w14:paraId="11DB9832" w14:textId="6D286CBE" w:rsidR="00E04B67" w:rsidRPr="005402C9" w:rsidRDefault="00E04B67" w:rsidP="00477C46">
            <w:pPr>
              <w:keepNext/>
              <w:keepLines/>
              <w:widowControl w:val="0"/>
              <w:spacing w:before="0" w:after="0" w:line="276" w:lineRule="auto"/>
              <w:jc w:val="both"/>
              <w:rPr>
                <w:rFonts w:cs="Calibri"/>
                <w:b/>
              </w:rPr>
            </w:pPr>
            <w:r w:rsidRPr="00A02DAB">
              <w:rPr>
                <w:rFonts w:cs="Calibri"/>
              </w:rPr>
              <w:t>3.</w:t>
            </w:r>
            <w:r w:rsidR="00977049">
              <w:rPr>
                <w:rFonts w:cs="Calibri"/>
              </w:rPr>
              <w:t>3</w:t>
            </w:r>
            <w:r w:rsidRPr="00A02DAB">
              <w:rPr>
                <w:rFonts w:cs="Calibri"/>
              </w:rPr>
              <w:t xml:space="preserve"> </w:t>
            </w:r>
            <w:r w:rsidRPr="00E415B6">
              <w:rPr>
                <w:rFonts w:cs="Calibri"/>
              </w:rPr>
              <w:t>Contribuție la publicații științifice indexate Web of Science (WOS), IEEE, Science Direct, Springer, Scopus</w:t>
            </w:r>
            <w:r w:rsidRPr="005402C9">
              <w:rPr>
                <w:rFonts w:cs="Calibri"/>
              </w:rPr>
              <w:t>Participare la conferințe (prezentări, lucrări publicate, expuneri)</w:t>
            </w:r>
          </w:p>
        </w:tc>
        <w:tc>
          <w:tcPr>
            <w:tcW w:w="1297" w:type="dxa"/>
            <w:tcBorders>
              <w:top w:val="single" w:sz="4" w:space="0" w:color="000000"/>
              <w:left w:val="single" w:sz="4" w:space="0" w:color="000000"/>
              <w:bottom w:val="single" w:sz="4" w:space="0" w:color="000000"/>
              <w:right w:val="single" w:sz="4" w:space="0" w:color="auto"/>
            </w:tcBorders>
            <w:shd w:val="clear" w:color="auto" w:fill="auto"/>
            <w:vAlign w:val="center"/>
          </w:tcPr>
          <w:p w14:paraId="306A72A2" w14:textId="77777777" w:rsidR="00E04B67" w:rsidRPr="005402C9" w:rsidRDefault="00E04B67" w:rsidP="003848DA">
            <w:pPr>
              <w:keepNext/>
              <w:keepLines/>
              <w:widowControl w:val="0"/>
              <w:spacing w:before="0" w:after="0" w:line="276" w:lineRule="auto"/>
              <w:jc w:val="center"/>
            </w:pPr>
            <w:r w:rsidRPr="005402C9">
              <w:t>Unitate de măsură</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14:paraId="7EBC7ABA" w14:textId="77777777" w:rsidR="00E04B67" w:rsidRPr="005402C9" w:rsidRDefault="00E04B67" w:rsidP="003848DA">
            <w:pPr>
              <w:keepNext/>
              <w:keepLines/>
              <w:widowControl w:val="0"/>
              <w:spacing w:before="0" w:after="0" w:line="276" w:lineRule="auto"/>
              <w:jc w:val="center"/>
            </w:pPr>
            <w:r w:rsidRPr="005402C9">
              <w:t>Valoare țintă</w:t>
            </w:r>
          </w:p>
        </w:tc>
      </w:tr>
      <w:tr w:rsidR="00E04B67" w:rsidRPr="005402C9" w14:paraId="195B05BE" w14:textId="77777777" w:rsidTr="00D467ED">
        <w:trPr>
          <w:trHeight w:val="1605"/>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38BB0436" w14:textId="77777777" w:rsidR="00E04B67" w:rsidRPr="005402C9" w:rsidRDefault="00E04B67" w:rsidP="003848DA">
            <w:pPr>
              <w:pStyle w:val="ListParagraph"/>
              <w:keepNext/>
              <w:keepLines/>
              <w:widowControl w:val="0"/>
              <w:tabs>
                <w:tab w:val="left" w:pos="180"/>
              </w:tabs>
              <w:suppressAutoHyphens w:val="0"/>
              <w:spacing w:after="0" w:line="276" w:lineRule="auto"/>
              <w:ind w:left="180" w:hanging="105"/>
              <w:jc w:val="both"/>
              <w:rPr>
                <w:rFonts w:cs="Calibri"/>
                <w:b/>
                <w:szCs w:val="20"/>
              </w:rPr>
            </w:pPr>
          </w:p>
        </w:tc>
        <w:tc>
          <w:tcPr>
            <w:tcW w:w="4298" w:type="dxa"/>
            <w:vMerge/>
            <w:tcBorders>
              <w:left w:val="single" w:sz="4" w:space="0" w:color="auto"/>
              <w:bottom w:val="single" w:sz="4" w:space="0" w:color="000000"/>
              <w:right w:val="single" w:sz="4" w:space="0" w:color="000000"/>
            </w:tcBorders>
            <w:shd w:val="clear" w:color="auto" w:fill="auto"/>
            <w:vAlign w:val="center"/>
          </w:tcPr>
          <w:p w14:paraId="799D5DBC" w14:textId="77777777" w:rsidR="00E04B67" w:rsidRPr="005402C9" w:rsidRDefault="00E04B67" w:rsidP="003848DA">
            <w:pPr>
              <w:keepNext/>
              <w:keepLines/>
              <w:widowControl w:val="0"/>
              <w:spacing w:before="0" w:after="0" w:line="276" w:lineRule="auto"/>
              <w:jc w:val="both"/>
              <w:rPr>
                <w:rFonts w:cs="Calibri"/>
                <w:b/>
              </w:rPr>
            </w:pPr>
          </w:p>
        </w:tc>
        <w:tc>
          <w:tcPr>
            <w:tcW w:w="1297" w:type="dxa"/>
            <w:tcBorders>
              <w:top w:val="single" w:sz="4" w:space="0" w:color="000000"/>
              <w:left w:val="single" w:sz="4" w:space="0" w:color="000000"/>
              <w:bottom w:val="single" w:sz="4" w:space="0" w:color="000000"/>
              <w:right w:val="single" w:sz="4" w:space="0" w:color="auto"/>
            </w:tcBorders>
            <w:shd w:val="clear" w:color="auto" w:fill="auto"/>
          </w:tcPr>
          <w:p w14:paraId="2521F880" w14:textId="77777777" w:rsidR="00E04B67"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2346FC13"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r w:rsidRPr="00FF686A">
              <w:rPr>
                <w:rFonts w:eastAsia="Trebuchet MS" w:cs="Calibri"/>
                <w:szCs w:val="20"/>
              </w:rPr>
              <w:t xml:space="preserve">Număr </w:t>
            </w:r>
          </w:p>
          <w:p w14:paraId="754139DE"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6255F91A" w14:textId="77777777" w:rsidR="00E04B67"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1742333D"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r w:rsidRPr="00FF686A">
              <w:rPr>
                <w:rFonts w:eastAsia="Trebuchet MS" w:cs="Calibri"/>
                <w:szCs w:val="20"/>
              </w:rPr>
              <w:t>Număr</w:t>
            </w:r>
          </w:p>
          <w:p w14:paraId="61B46800"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6106B4B8"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r w:rsidRPr="00FF686A">
              <w:rPr>
                <w:rFonts w:eastAsia="Trebuchet MS" w:cs="Calibri"/>
                <w:szCs w:val="20"/>
              </w:rPr>
              <w:t>Număr</w:t>
            </w:r>
          </w:p>
          <w:p w14:paraId="594FE630" w14:textId="77777777" w:rsidR="00E04B67" w:rsidRPr="00FF686A"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693E9621" w14:textId="77777777" w:rsidR="00E04B67"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21124FE6" w14:textId="77777777" w:rsidR="00E04B67"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568FF136" w14:textId="77777777" w:rsidR="00E04B67" w:rsidRDefault="00E04B67" w:rsidP="003848DA">
            <w:pPr>
              <w:pStyle w:val="ListParagraph"/>
              <w:keepNext/>
              <w:keepLines/>
              <w:widowControl w:val="0"/>
              <w:suppressAutoHyphens w:val="0"/>
              <w:spacing w:after="0" w:line="276" w:lineRule="auto"/>
              <w:ind w:left="0"/>
              <w:jc w:val="center"/>
              <w:rPr>
                <w:rFonts w:eastAsia="Trebuchet MS" w:cs="Calibri"/>
                <w:szCs w:val="20"/>
              </w:rPr>
            </w:pPr>
          </w:p>
          <w:p w14:paraId="6B258978" w14:textId="77777777" w:rsidR="00E04B67" w:rsidRPr="005402C9" w:rsidRDefault="00E04B67" w:rsidP="003848DA">
            <w:pPr>
              <w:pStyle w:val="ListParagraph"/>
              <w:keepNext/>
              <w:keepLines/>
              <w:widowControl w:val="0"/>
              <w:suppressAutoHyphens w:val="0"/>
              <w:spacing w:after="0" w:line="276" w:lineRule="auto"/>
              <w:ind w:left="0"/>
              <w:jc w:val="center"/>
              <w:rPr>
                <w:bCs/>
              </w:rPr>
            </w:pPr>
            <w:r w:rsidRPr="00FF686A">
              <w:rPr>
                <w:rFonts w:eastAsia="Trebuchet MS" w:cs="Calibri"/>
                <w:szCs w:val="20"/>
              </w:rPr>
              <w:t>Număr</w:t>
            </w:r>
          </w:p>
        </w:tc>
        <w:tc>
          <w:tcPr>
            <w:tcW w:w="3017" w:type="dxa"/>
            <w:tcBorders>
              <w:top w:val="single" w:sz="4" w:space="0" w:color="auto"/>
              <w:left w:val="single" w:sz="4" w:space="0" w:color="auto"/>
              <w:bottom w:val="single" w:sz="4" w:space="0" w:color="auto"/>
              <w:right w:val="single" w:sz="4" w:space="0" w:color="auto"/>
            </w:tcBorders>
            <w:shd w:val="clear" w:color="auto" w:fill="auto"/>
            <w:vAlign w:val="center"/>
          </w:tcPr>
          <w:p w14:paraId="1A17AD2B" w14:textId="77777777" w:rsidR="00E04B67" w:rsidRPr="005402C9" w:rsidRDefault="00E04B67" w:rsidP="003848DA">
            <w:pPr>
              <w:pStyle w:val="ListParagraph"/>
              <w:keepNext/>
              <w:keepLines/>
              <w:widowControl w:val="0"/>
              <w:suppressAutoHyphens w:val="0"/>
              <w:spacing w:after="0" w:line="276" w:lineRule="auto"/>
              <w:ind w:left="0"/>
              <w:jc w:val="center"/>
              <w:rPr>
                <w:bCs/>
                <w:i/>
                <w:iCs/>
              </w:rPr>
            </w:pPr>
          </w:p>
        </w:tc>
      </w:tr>
    </w:tbl>
    <w:p w14:paraId="52F53F53" w14:textId="77777777" w:rsidR="00745828" w:rsidRPr="003A5591" w:rsidRDefault="00745828" w:rsidP="00745828">
      <w:pPr>
        <w:pStyle w:val="ListParagraph"/>
        <w:spacing w:line="276" w:lineRule="auto"/>
        <w:jc w:val="both"/>
        <w:rPr>
          <w:szCs w:val="20"/>
        </w:rPr>
      </w:pPr>
      <w:r w:rsidRPr="003A5591">
        <w:rPr>
          <w:szCs w:val="20"/>
        </w:rPr>
        <w:t>*Valoarea țintă este minim 1.</w:t>
      </w:r>
    </w:p>
    <w:p w14:paraId="258B3769" w14:textId="77777777" w:rsidR="00745828" w:rsidRPr="003A5591" w:rsidRDefault="00745828" w:rsidP="00745828">
      <w:pPr>
        <w:pStyle w:val="ListParagraph"/>
        <w:spacing w:line="276" w:lineRule="auto"/>
        <w:jc w:val="both"/>
        <w:rPr>
          <w:szCs w:val="20"/>
        </w:rPr>
      </w:pPr>
      <w:r w:rsidRPr="00A02DAB">
        <w:rPr>
          <w:szCs w:val="20"/>
        </w:rPr>
        <w:t xml:space="preserve">** </w:t>
      </w:r>
      <w:r w:rsidRPr="00A02DAB">
        <w:rPr>
          <w:rFonts w:cs="Calibri"/>
          <w:szCs w:val="20"/>
        </w:rPr>
        <w:t>Doar pentru universități, instituții de învățământ superior de stat</w:t>
      </w:r>
    </w:p>
    <w:p w14:paraId="0070BC54" w14:textId="77777777" w:rsidR="00745828" w:rsidRPr="00745828" w:rsidRDefault="00745828" w:rsidP="00745828">
      <w:pPr>
        <w:keepNext/>
        <w:keepLines/>
        <w:spacing w:before="0" w:after="0"/>
        <w:ind w:left="735"/>
        <w:jc w:val="both"/>
        <w:rPr>
          <w:sz w:val="22"/>
          <w:szCs w:val="22"/>
        </w:rPr>
      </w:pPr>
      <w:r w:rsidRPr="00745828">
        <w:rPr>
          <w:sz w:val="22"/>
          <w:szCs w:val="22"/>
        </w:rPr>
        <w:t xml:space="preserve">NOTĂ: </w:t>
      </w:r>
    </w:p>
    <w:p w14:paraId="03A8CF6C" w14:textId="7FF5A067" w:rsidR="00091ABE" w:rsidRDefault="00745828" w:rsidP="00745828">
      <w:pPr>
        <w:keepNext/>
        <w:keepLines/>
        <w:spacing w:before="0" w:after="0"/>
        <w:ind w:left="735"/>
        <w:jc w:val="both"/>
        <w:rPr>
          <w:sz w:val="22"/>
          <w:szCs w:val="22"/>
        </w:rPr>
      </w:pPr>
      <w:r w:rsidRPr="00745828">
        <w:rPr>
          <w:sz w:val="22"/>
          <w:szCs w:val="22"/>
        </w:rPr>
        <w:t>Valoarea țintă va fi asumată de beneficiar. În situaţia în care subproiectul nu realizează integral indicatorii asumaţi prin contract, finanţarea nerambursabilă acordată va fi redusă proporţional, cu excepţia cazurilor temeinic justificate</w:t>
      </w:r>
    </w:p>
    <w:p w14:paraId="7E2A2704" w14:textId="77777777" w:rsidR="00091ABE" w:rsidRDefault="00091ABE">
      <w:pPr>
        <w:keepNext/>
        <w:keepLines/>
        <w:spacing w:before="0" w:after="0"/>
        <w:ind w:left="735"/>
        <w:jc w:val="both"/>
        <w:rPr>
          <w:sz w:val="22"/>
          <w:szCs w:val="22"/>
        </w:rPr>
      </w:pPr>
    </w:p>
    <w:p w14:paraId="209584C3" w14:textId="3A61F3F8" w:rsidR="00971C90" w:rsidRPr="00971C90" w:rsidRDefault="007355BA" w:rsidP="00971C90">
      <w:pPr>
        <w:pStyle w:val="Heading2"/>
        <w:rPr>
          <w:color w:val="7030A0"/>
          <w:szCs w:val="22"/>
        </w:rPr>
      </w:pPr>
      <w:bookmarkStart w:id="38" w:name="_Toc151027419"/>
      <w:r>
        <w:rPr>
          <w:color w:val="7030A0"/>
          <w:szCs w:val="22"/>
        </w:rPr>
        <w:t>Riscuri identificate în atingerea rezultatelor proiectului și măsuri de gestionare a riscurilor</w:t>
      </w:r>
      <w:bookmarkEnd w:id="38"/>
      <w:r>
        <w:rPr>
          <w:color w:val="7030A0"/>
          <w:szCs w:val="22"/>
        </w:rPr>
        <w:t xml:space="preserve"> </w:t>
      </w:r>
    </w:p>
    <w:p w14:paraId="50C730DA" w14:textId="5AA0FB59"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Se vor prezenta orice riscuri potențiale pentru </w:t>
      </w:r>
      <w:r>
        <w:rPr>
          <w:rFonts w:cs="Arial"/>
          <w:i/>
          <w:iCs/>
          <w:sz w:val="22"/>
          <w:szCs w:val="22"/>
          <w:lang w:eastAsia="sk-SK"/>
        </w:rPr>
        <w:t xml:space="preserve">îndeplinirea indicatorilor </w:t>
      </w:r>
      <w:r w:rsidRPr="007355BA">
        <w:rPr>
          <w:rFonts w:cs="Arial"/>
          <w:i/>
          <w:iCs/>
          <w:sz w:val="22"/>
          <w:szCs w:val="22"/>
          <w:lang w:eastAsia="sk-SK"/>
        </w:rPr>
        <w:t>și m</w:t>
      </w:r>
      <w:r>
        <w:rPr>
          <w:rFonts w:cs="Arial"/>
          <w:i/>
          <w:iCs/>
          <w:sz w:val="22"/>
          <w:szCs w:val="22"/>
          <w:lang w:eastAsia="sk-SK"/>
        </w:rPr>
        <w:t>ăsurile pentru diminuarea sau prevenirea realizării acestora.</w:t>
      </w:r>
    </w:p>
    <w:p w14:paraId="04AA0CF1" w14:textId="736D5DA0"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Această secțiune trebuie să indice riscurile și analiza riscurilor, consecințele riscurilor și probabilitatea apariției acestora, precum și identificarea măsurilor corective pentru a aborda riscurile și impactul acestora asupra </w:t>
      </w:r>
      <w:r w:rsidR="007C122F">
        <w:rPr>
          <w:rFonts w:cs="Arial"/>
          <w:i/>
          <w:iCs/>
          <w:sz w:val="22"/>
          <w:szCs w:val="22"/>
          <w:lang w:eastAsia="sk-SK"/>
        </w:rPr>
        <w:t>sub</w:t>
      </w:r>
      <w:r w:rsidRPr="007355BA">
        <w:rPr>
          <w:rFonts w:cs="Arial"/>
          <w:i/>
          <w:iCs/>
          <w:sz w:val="22"/>
          <w:szCs w:val="22"/>
          <w:lang w:eastAsia="sk-SK"/>
        </w:rPr>
        <w:t xml:space="preserve">proiectului. </w:t>
      </w:r>
    </w:p>
    <w:p w14:paraId="6A6531D9" w14:textId="77777777" w:rsidR="007355BA" w:rsidRDefault="007355BA" w:rsidP="007355BA">
      <w:pPr>
        <w:keepNext/>
        <w:keepLines/>
        <w:spacing w:before="0" w:after="0"/>
        <w:ind w:left="90"/>
        <w:jc w:val="both"/>
        <w:rPr>
          <w:rFonts w:cs="Arial"/>
          <w:i/>
          <w:iCs/>
          <w:sz w:val="22"/>
          <w:szCs w:val="22"/>
          <w:lang w:eastAsia="sk-SK"/>
        </w:rPr>
      </w:pPr>
    </w:p>
    <w:p w14:paraId="4A1DD813" w14:textId="77777777" w:rsidR="007355BA" w:rsidRDefault="007355BA" w:rsidP="007355BA">
      <w:pPr>
        <w:keepNext/>
        <w:keepLines/>
        <w:spacing w:before="0" w:after="0"/>
        <w:ind w:left="90"/>
        <w:jc w:val="both"/>
        <w:rPr>
          <w:rFonts w:cs="Arial"/>
          <w:i/>
          <w:iCs/>
          <w:sz w:val="22"/>
          <w:szCs w:val="22"/>
          <w:lang w:eastAsia="sk-SK"/>
        </w:rPr>
      </w:pPr>
    </w:p>
    <w:p w14:paraId="3227BAEA" w14:textId="77777777" w:rsidR="00091ABE" w:rsidRDefault="00000000">
      <w:pPr>
        <w:pStyle w:val="Heading1"/>
        <w:spacing w:before="40" w:after="40"/>
        <w:rPr>
          <w:color w:val="7030A0"/>
          <w:szCs w:val="22"/>
        </w:rPr>
      </w:pPr>
      <w:bookmarkStart w:id="39" w:name="InfoPub"/>
      <w:bookmarkStart w:id="40" w:name="Susten"/>
      <w:bookmarkStart w:id="41" w:name="ImpactGrant"/>
      <w:bookmarkStart w:id="42" w:name="RevGen"/>
      <w:bookmarkStart w:id="43" w:name="TVA"/>
      <w:bookmarkStart w:id="44" w:name="RelatiaStrategii"/>
      <w:bookmarkStart w:id="45" w:name="Parteneri"/>
      <w:bookmarkStart w:id="46" w:name="_Toc151027420"/>
      <w:bookmarkEnd w:id="39"/>
      <w:bookmarkEnd w:id="40"/>
      <w:bookmarkEnd w:id="41"/>
      <w:bookmarkEnd w:id="42"/>
      <w:bookmarkEnd w:id="43"/>
      <w:bookmarkEnd w:id="44"/>
      <w:bookmarkEnd w:id="45"/>
      <w:r>
        <w:rPr>
          <w:color w:val="7030A0"/>
          <w:szCs w:val="22"/>
        </w:rPr>
        <w:t>PRINCIPII ORIZONTALE</w:t>
      </w:r>
      <w:bookmarkEnd w:id="46"/>
    </w:p>
    <w:p w14:paraId="393A8397" w14:textId="77777777" w:rsidR="00091ABE" w:rsidRDefault="00000000">
      <w:pPr>
        <w:pStyle w:val="Heading2"/>
        <w:numPr>
          <w:ilvl w:val="1"/>
          <w:numId w:val="20"/>
        </w:numPr>
        <w:rPr>
          <w:color w:val="7030A0"/>
          <w:szCs w:val="22"/>
        </w:rPr>
      </w:pPr>
      <w:bookmarkStart w:id="47" w:name="EqOpp"/>
      <w:bookmarkStart w:id="48" w:name="_Toc151027421"/>
      <w:bookmarkEnd w:id="47"/>
      <w:r>
        <w:rPr>
          <w:color w:val="7030A0"/>
          <w:szCs w:val="22"/>
        </w:rPr>
        <w:t>Egalitatea de şanse</w:t>
      </w:r>
      <w:bookmarkEnd w:id="48"/>
      <w:r>
        <w:rPr>
          <w:color w:val="7030A0"/>
          <w:szCs w:val="22"/>
        </w:rPr>
        <w:t xml:space="preserve"> </w:t>
      </w:r>
    </w:p>
    <w:tbl>
      <w:tblPr>
        <w:tblW w:w="9180" w:type="dxa"/>
        <w:tblLayout w:type="fixed"/>
        <w:tblLook w:val="0000" w:firstRow="0" w:lastRow="0" w:firstColumn="0" w:lastColumn="0" w:noHBand="0" w:noVBand="0"/>
      </w:tblPr>
      <w:tblGrid>
        <w:gridCol w:w="9180"/>
      </w:tblGrid>
      <w:tr w:rsidR="00091ABE" w14:paraId="1A95026A" w14:textId="77777777">
        <w:tc>
          <w:tcPr>
            <w:tcW w:w="9180" w:type="dxa"/>
          </w:tcPr>
          <w:p w14:paraId="14D716DE" w14:textId="58B1F781" w:rsidR="00091ABE" w:rsidRDefault="00000000">
            <w:pPr>
              <w:pStyle w:val="instruct"/>
              <w:jc w:val="both"/>
              <w:rPr>
                <w:sz w:val="22"/>
                <w:szCs w:val="22"/>
              </w:rPr>
            </w:pPr>
            <w:r>
              <w:rPr>
                <w:sz w:val="22"/>
                <w:szCs w:val="22"/>
              </w:rPr>
              <w:t xml:space="preserve">Subliniaţi modul în care principiile privind egalitatea de gen şi nediscriminarea şi accesibilitatea persoanelor cu dizabilităţi au fost integrate în elaborarea şi implementarea </w:t>
            </w:r>
            <w:r w:rsidR="007C122F">
              <w:rPr>
                <w:sz w:val="22"/>
                <w:szCs w:val="22"/>
              </w:rPr>
              <w:t>sub</w:t>
            </w:r>
            <w:r>
              <w:rPr>
                <w:sz w:val="22"/>
                <w:szCs w:val="22"/>
              </w:rPr>
              <w:t xml:space="preserve">proiectului, fie în activităţile, fie în managementul </w:t>
            </w:r>
            <w:r w:rsidR="007C122F">
              <w:rPr>
                <w:sz w:val="22"/>
                <w:szCs w:val="22"/>
              </w:rPr>
              <w:t>sub</w:t>
            </w:r>
            <w:r>
              <w:rPr>
                <w:sz w:val="22"/>
                <w:szCs w:val="22"/>
              </w:rPr>
              <w:t>proiectului, menţionând orice componentă specifică care arată acest lucru (e.g. integrarea în echipa de management a proiectului a unei reprezentări echilibrate de gen, etc.).</w:t>
            </w:r>
          </w:p>
        </w:tc>
      </w:tr>
    </w:tbl>
    <w:p w14:paraId="618A6616" w14:textId="77777777" w:rsidR="00091ABE" w:rsidRDefault="00000000">
      <w:pPr>
        <w:pStyle w:val="Heading2"/>
        <w:rPr>
          <w:color w:val="7030A0"/>
          <w:szCs w:val="22"/>
        </w:rPr>
      </w:pPr>
      <w:bookmarkStart w:id="49" w:name="_Toc151027422"/>
      <w:r>
        <w:rPr>
          <w:color w:val="7030A0"/>
          <w:szCs w:val="22"/>
        </w:rPr>
        <w:t>Dezvoltarea durabilă</w:t>
      </w:r>
      <w:bookmarkEnd w:id="49"/>
    </w:p>
    <w:p w14:paraId="157B4212" w14:textId="51275B61" w:rsidR="00091ABE" w:rsidRDefault="00000000">
      <w:pPr>
        <w:pStyle w:val="instruct"/>
        <w:jc w:val="both"/>
        <w:rPr>
          <w:sz w:val="22"/>
          <w:szCs w:val="22"/>
        </w:rPr>
      </w:pPr>
      <w:r>
        <w:rPr>
          <w:sz w:val="22"/>
          <w:szCs w:val="22"/>
        </w:rPr>
        <w:t xml:space="preserve">Explicaţi modul în care </w:t>
      </w:r>
      <w:r w:rsidR="007C122F">
        <w:rPr>
          <w:sz w:val="22"/>
          <w:szCs w:val="22"/>
        </w:rPr>
        <w:t>sub</w:t>
      </w:r>
      <w:r>
        <w:rPr>
          <w:sz w:val="22"/>
          <w:szCs w:val="22"/>
        </w:rPr>
        <w:t xml:space="preserve">proiectul contribuie la maximizarea beneficiilor şi reducerea efectelor negative asupra mediului înconjurător, inclusiv măsuri de promovare a eficienţei energetice. </w:t>
      </w:r>
    </w:p>
    <w:p w14:paraId="34A26B7B" w14:textId="77777777" w:rsidR="00091ABE" w:rsidRDefault="00091ABE">
      <w:pPr>
        <w:pStyle w:val="instruct"/>
        <w:jc w:val="both"/>
        <w:rPr>
          <w:sz w:val="22"/>
          <w:szCs w:val="22"/>
        </w:rPr>
      </w:pPr>
    </w:p>
    <w:p w14:paraId="56021756" w14:textId="3CF91A8C" w:rsidR="00091ABE" w:rsidRDefault="00000000">
      <w:pPr>
        <w:pStyle w:val="instruct"/>
        <w:jc w:val="both"/>
        <w:rPr>
          <w:sz w:val="22"/>
          <w:szCs w:val="22"/>
        </w:rPr>
      </w:pPr>
      <w:r>
        <w:rPr>
          <w:sz w:val="22"/>
          <w:szCs w:val="22"/>
        </w:rPr>
        <w:t xml:space="preserve">Unde este cazul, prezentaţi modul în care </w:t>
      </w:r>
      <w:r w:rsidR="007C122F">
        <w:rPr>
          <w:sz w:val="22"/>
          <w:szCs w:val="22"/>
        </w:rPr>
        <w:t>sub</w:t>
      </w:r>
      <w:r>
        <w:rPr>
          <w:sz w:val="22"/>
          <w:szCs w:val="22"/>
        </w:rPr>
        <w:t>proiectul propus se încadrează în politica organizaţiei de protecţie şi îmbunătăţire a mediului înconjurător.</w:t>
      </w:r>
    </w:p>
    <w:p w14:paraId="29462D4A" w14:textId="77777777" w:rsidR="00091ABE" w:rsidRDefault="00000000">
      <w:pPr>
        <w:pStyle w:val="Heading2"/>
        <w:rPr>
          <w:color w:val="7030A0"/>
          <w:szCs w:val="22"/>
        </w:rPr>
      </w:pPr>
      <w:bookmarkStart w:id="50" w:name="ITC"/>
      <w:bookmarkStart w:id="51" w:name="DezvDurab"/>
      <w:bookmarkStart w:id="52" w:name="_Toc151027423"/>
      <w:bookmarkEnd w:id="50"/>
      <w:bookmarkEnd w:id="51"/>
      <w:r>
        <w:rPr>
          <w:color w:val="7030A0"/>
          <w:szCs w:val="22"/>
        </w:rPr>
        <w:t>Respectarea principiului „ a nu prejudicia în mod semnificativ” (DNSH)</w:t>
      </w:r>
      <w:bookmarkEnd w:id="52"/>
      <w:r>
        <w:rPr>
          <w:color w:val="7030A0"/>
          <w:szCs w:val="22"/>
        </w:rPr>
        <w:t xml:space="preserve"> </w:t>
      </w:r>
    </w:p>
    <w:p w14:paraId="04442AB5" w14:textId="0D909015" w:rsidR="00091ABE" w:rsidRDefault="00000000">
      <w:pPr>
        <w:pStyle w:val="instruct"/>
        <w:jc w:val="both"/>
        <w:rPr>
          <w:sz w:val="22"/>
          <w:szCs w:val="22"/>
        </w:rPr>
      </w:pPr>
      <w:r>
        <w:rPr>
          <w:sz w:val="22"/>
          <w:szCs w:val="22"/>
        </w:rPr>
        <w:t xml:space="preserve">Explicaţi modul în care </w:t>
      </w:r>
      <w:r w:rsidR="007C122F">
        <w:rPr>
          <w:sz w:val="22"/>
          <w:szCs w:val="22"/>
        </w:rPr>
        <w:t>sub</w:t>
      </w:r>
      <w:r>
        <w:rPr>
          <w:sz w:val="22"/>
          <w:szCs w:val="22"/>
        </w:rPr>
        <w:t>proiectul respectă principiul „a nu prejudicia în mod semnificativ” (DNSH)</w:t>
      </w:r>
    </w:p>
    <w:p w14:paraId="4627056B" w14:textId="77777777" w:rsidR="00091ABE" w:rsidRDefault="00091ABE">
      <w:pPr>
        <w:pStyle w:val="instruct"/>
        <w:jc w:val="both"/>
        <w:rPr>
          <w:sz w:val="22"/>
          <w:szCs w:val="22"/>
        </w:rPr>
        <w:sectPr w:rsidR="00091ABE">
          <w:headerReference w:type="default" r:id="rId12"/>
          <w:footerReference w:type="default" r:id="rId13"/>
          <w:pgSz w:w="11906" w:h="16838"/>
          <w:pgMar w:top="1138" w:right="1287" w:bottom="893" w:left="1440" w:header="706" w:footer="444" w:gutter="0"/>
          <w:cols w:space="720"/>
          <w:formProt w:val="0"/>
          <w:docGrid w:linePitch="100" w:charSpace="8192"/>
        </w:sectPr>
      </w:pPr>
    </w:p>
    <w:p w14:paraId="6207C564" w14:textId="77777777" w:rsidR="00091ABE" w:rsidRDefault="00000000">
      <w:pPr>
        <w:pStyle w:val="Heading1"/>
        <w:spacing w:before="40" w:after="40"/>
        <w:rPr>
          <w:color w:val="7030A0"/>
          <w:szCs w:val="22"/>
        </w:rPr>
      </w:pPr>
      <w:bookmarkStart w:id="53" w:name="AP"/>
      <w:bookmarkStart w:id="54" w:name="_Toc151027424"/>
      <w:bookmarkEnd w:id="53"/>
      <w:r>
        <w:rPr>
          <w:color w:val="7030A0"/>
          <w:szCs w:val="22"/>
        </w:rPr>
        <w:t>FINANŢAREA PROIECTULUI</w:t>
      </w:r>
      <w:bookmarkEnd w:id="54"/>
    </w:p>
    <w:p w14:paraId="5F2C8044" w14:textId="77777777" w:rsidR="00091ABE" w:rsidRDefault="00000000">
      <w:pPr>
        <w:pStyle w:val="Heading2"/>
        <w:rPr>
          <w:color w:val="7030A0"/>
          <w:szCs w:val="22"/>
        </w:rPr>
      </w:pPr>
      <w:bookmarkStart w:id="55" w:name="Buget"/>
      <w:bookmarkStart w:id="56" w:name="_Toc151027425"/>
      <w:bookmarkEnd w:id="55"/>
      <w:r>
        <w:rPr>
          <w:color w:val="7030A0"/>
          <w:szCs w:val="22"/>
        </w:rPr>
        <w:t>Bugetul proiectului</w:t>
      </w:r>
      <w:bookmarkEnd w:id="56"/>
    </w:p>
    <w:p w14:paraId="4941A2F8" w14:textId="72F7D8E6" w:rsidR="00091ABE" w:rsidRDefault="00000000">
      <w:pPr>
        <w:rPr>
          <w:i/>
          <w:sz w:val="22"/>
          <w:szCs w:val="22"/>
        </w:rPr>
      </w:pPr>
      <w:r>
        <w:rPr>
          <w:i/>
          <w:sz w:val="22"/>
          <w:szCs w:val="22"/>
        </w:rPr>
        <w:t>Bugetul se va completa cu valori exprimate în termeni nominali, cu 2 zecimale</w:t>
      </w:r>
      <w:r w:rsidR="00021A4B">
        <w:rPr>
          <w:i/>
          <w:sz w:val="22"/>
          <w:szCs w:val="22"/>
        </w:rPr>
        <w:t>.</w:t>
      </w:r>
    </w:p>
    <w:tbl>
      <w:tblPr>
        <w:tblW w:w="5007" w:type="pct"/>
        <w:tblLayout w:type="fixed"/>
        <w:tblCellMar>
          <w:left w:w="0" w:type="dxa"/>
          <w:right w:w="0" w:type="dxa"/>
        </w:tblCellMar>
        <w:tblLook w:val="04A0" w:firstRow="1" w:lastRow="0" w:firstColumn="1" w:lastColumn="0" w:noHBand="0" w:noVBand="1"/>
      </w:tblPr>
      <w:tblGrid>
        <w:gridCol w:w="791"/>
        <w:gridCol w:w="1176"/>
        <w:gridCol w:w="1564"/>
        <w:gridCol w:w="868"/>
        <w:gridCol w:w="1621"/>
        <w:gridCol w:w="1455"/>
        <w:gridCol w:w="625"/>
        <w:gridCol w:w="1384"/>
        <w:gridCol w:w="1570"/>
        <w:gridCol w:w="3685"/>
        <w:gridCol w:w="33"/>
        <w:gridCol w:w="41"/>
      </w:tblGrid>
      <w:tr w:rsidR="00214CE2" w14:paraId="6B9433D6" w14:textId="1A3169CE" w:rsidTr="007C122F">
        <w:trPr>
          <w:gridAfter w:val="1"/>
          <w:wAfter w:w="14" w:type="pct"/>
          <w:trHeight w:val="329"/>
        </w:trPr>
        <w:tc>
          <w:tcPr>
            <w:tcW w:w="267" w:type="pct"/>
            <w:vMerge w:val="restart"/>
            <w:tcBorders>
              <w:top w:val="single" w:sz="8" w:space="0" w:color="auto"/>
              <w:left w:val="single" w:sz="8" w:space="0" w:color="auto"/>
              <w:right w:val="single" w:sz="8" w:space="0" w:color="auto"/>
            </w:tcBorders>
          </w:tcPr>
          <w:p w14:paraId="2C9CAB2A" w14:textId="77777777" w:rsidR="005E4195" w:rsidRDefault="005E4195">
            <w:pPr>
              <w:jc w:val="center"/>
              <w:rPr>
                <w:b/>
                <w:bCs/>
                <w:color w:val="000000"/>
                <w:sz w:val="18"/>
                <w:szCs w:val="18"/>
              </w:rPr>
            </w:pPr>
          </w:p>
          <w:p w14:paraId="09AE1F58" w14:textId="77777777" w:rsidR="005E4195" w:rsidRDefault="005E4195">
            <w:pPr>
              <w:jc w:val="center"/>
              <w:rPr>
                <w:b/>
                <w:bCs/>
                <w:color w:val="000000"/>
                <w:sz w:val="18"/>
                <w:szCs w:val="18"/>
              </w:rPr>
            </w:pPr>
          </w:p>
          <w:p w14:paraId="749013D3" w14:textId="115F2228" w:rsidR="005E4195" w:rsidRDefault="005E4195">
            <w:pPr>
              <w:jc w:val="center"/>
              <w:rPr>
                <w:b/>
                <w:bCs/>
                <w:color w:val="000000"/>
                <w:sz w:val="18"/>
                <w:szCs w:val="18"/>
              </w:rPr>
            </w:pPr>
            <w:r>
              <w:rPr>
                <w:b/>
                <w:bCs/>
                <w:color w:val="000000"/>
                <w:sz w:val="18"/>
                <w:szCs w:val="18"/>
              </w:rPr>
              <w:t>Nr. crt</w:t>
            </w:r>
          </w:p>
        </w:tc>
        <w:tc>
          <w:tcPr>
            <w:tcW w:w="397"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EE59F7" w14:textId="5614BC7E" w:rsidR="005E4195" w:rsidRDefault="005E4195">
            <w:pPr>
              <w:jc w:val="center"/>
              <w:rPr>
                <w:b/>
                <w:bCs/>
                <w:color w:val="000000"/>
                <w:sz w:val="18"/>
                <w:szCs w:val="18"/>
              </w:rPr>
            </w:pPr>
            <w:r>
              <w:rPr>
                <w:b/>
                <w:bCs/>
                <w:color w:val="000000"/>
                <w:sz w:val="18"/>
                <w:szCs w:val="18"/>
              </w:rPr>
              <w:t>Categoria bugetara</w:t>
            </w:r>
          </w:p>
        </w:tc>
        <w:tc>
          <w:tcPr>
            <w:tcW w:w="528"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3FE477A" w14:textId="77777777" w:rsidR="005E4195" w:rsidRDefault="005E4195">
            <w:pPr>
              <w:jc w:val="center"/>
              <w:rPr>
                <w:b/>
                <w:bCs/>
                <w:color w:val="000000"/>
                <w:sz w:val="18"/>
                <w:szCs w:val="18"/>
              </w:rPr>
            </w:pPr>
            <w:r>
              <w:rPr>
                <w:b/>
                <w:bCs/>
                <w:color w:val="000000"/>
                <w:sz w:val="18"/>
                <w:szCs w:val="18"/>
              </w:rPr>
              <w:t>Denumire produs/ serviciu</w:t>
            </w:r>
          </w:p>
        </w:tc>
        <w:tc>
          <w:tcPr>
            <w:tcW w:w="29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08D8A1" w14:textId="77777777" w:rsidR="005E4195" w:rsidRDefault="005E4195">
            <w:pPr>
              <w:jc w:val="center"/>
              <w:rPr>
                <w:b/>
                <w:bCs/>
                <w:color w:val="000000"/>
                <w:sz w:val="18"/>
                <w:szCs w:val="18"/>
              </w:rPr>
            </w:pPr>
            <w:r>
              <w:rPr>
                <w:b/>
                <w:bCs/>
                <w:color w:val="000000"/>
                <w:sz w:val="18"/>
                <w:szCs w:val="18"/>
              </w:rPr>
              <w:t>Nr.buc.</w:t>
            </w:r>
          </w:p>
        </w:tc>
        <w:tc>
          <w:tcPr>
            <w:tcW w:w="54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76B7301" w14:textId="6C16E1D7" w:rsidR="005E4195" w:rsidRDefault="005E4195">
            <w:pPr>
              <w:jc w:val="center"/>
              <w:rPr>
                <w:b/>
                <w:bCs/>
                <w:color w:val="000000"/>
                <w:sz w:val="18"/>
                <w:szCs w:val="18"/>
              </w:rPr>
            </w:pPr>
            <w:r>
              <w:rPr>
                <w:b/>
                <w:bCs/>
                <w:color w:val="000000"/>
                <w:sz w:val="18"/>
                <w:szCs w:val="18"/>
              </w:rPr>
              <w:t>Valoare unitară, f</w:t>
            </w:r>
            <w:r w:rsidR="007C122F">
              <w:rPr>
                <w:b/>
                <w:bCs/>
                <w:color w:val="000000"/>
                <w:sz w:val="18"/>
                <w:szCs w:val="18"/>
              </w:rPr>
              <w:t>ă</w:t>
            </w:r>
            <w:r>
              <w:rPr>
                <w:b/>
                <w:bCs/>
                <w:color w:val="000000"/>
                <w:sz w:val="18"/>
                <w:szCs w:val="18"/>
              </w:rPr>
              <w:t>r</w:t>
            </w:r>
            <w:r w:rsidR="007C122F">
              <w:rPr>
                <w:b/>
                <w:bCs/>
                <w:color w:val="000000"/>
                <w:sz w:val="18"/>
                <w:szCs w:val="18"/>
              </w:rPr>
              <w:t>ă</w:t>
            </w:r>
            <w:r>
              <w:rPr>
                <w:b/>
                <w:bCs/>
                <w:color w:val="000000"/>
                <w:sz w:val="18"/>
                <w:szCs w:val="18"/>
              </w:rPr>
              <w:t xml:space="preserve"> TVA</w:t>
            </w:r>
          </w:p>
        </w:tc>
        <w:tc>
          <w:tcPr>
            <w:tcW w:w="49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027B107" w14:textId="7DE78C61" w:rsidR="005E4195" w:rsidRDefault="005E4195">
            <w:pPr>
              <w:jc w:val="center"/>
              <w:rPr>
                <w:b/>
                <w:bCs/>
                <w:color w:val="000000"/>
                <w:sz w:val="18"/>
                <w:szCs w:val="18"/>
              </w:rPr>
            </w:pPr>
            <w:r>
              <w:rPr>
                <w:b/>
                <w:bCs/>
                <w:color w:val="000000"/>
                <w:sz w:val="18"/>
                <w:szCs w:val="18"/>
              </w:rPr>
              <w:t>Valoarea totală, f</w:t>
            </w:r>
            <w:r w:rsidR="007C122F">
              <w:rPr>
                <w:b/>
                <w:bCs/>
                <w:color w:val="000000"/>
                <w:sz w:val="18"/>
                <w:szCs w:val="18"/>
              </w:rPr>
              <w:t>ă</w:t>
            </w:r>
            <w:r>
              <w:rPr>
                <w:b/>
                <w:bCs/>
                <w:color w:val="000000"/>
                <w:sz w:val="18"/>
                <w:szCs w:val="18"/>
              </w:rPr>
              <w:t>r</w:t>
            </w:r>
            <w:r w:rsidR="007C122F">
              <w:rPr>
                <w:b/>
                <w:bCs/>
                <w:color w:val="000000"/>
                <w:sz w:val="18"/>
                <w:szCs w:val="18"/>
              </w:rPr>
              <w:t>ă</w:t>
            </w:r>
            <w:r>
              <w:rPr>
                <w:b/>
                <w:bCs/>
                <w:color w:val="000000"/>
                <w:sz w:val="18"/>
                <w:szCs w:val="18"/>
              </w:rPr>
              <w:t xml:space="preserve"> TVA</w:t>
            </w:r>
          </w:p>
        </w:tc>
        <w:tc>
          <w:tcPr>
            <w:tcW w:w="21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BF0DD7" w14:textId="77777777" w:rsidR="005E4195" w:rsidRDefault="005E4195">
            <w:pPr>
              <w:jc w:val="center"/>
              <w:rPr>
                <w:b/>
                <w:bCs/>
                <w:color w:val="000000"/>
                <w:sz w:val="18"/>
                <w:szCs w:val="18"/>
              </w:rPr>
            </w:pPr>
            <w:r>
              <w:rPr>
                <w:b/>
                <w:bCs/>
                <w:color w:val="000000"/>
                <w:sz w:val="18"/>
                <w:szCs w:val="18"/>
              </w:rPr>
              <w:t xml:space="preserve">TVA </w:t>
            </w:r>
          </w:p>
        </w:tc>
        <w:tc>
          <w:tcPr>
            <w:tcW w:w="46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82E912" w14:textId="77777777" w:rsidR="005E4195" w:rsidRDefault="005E4195">
            <w:pPr>
              <w:jc w:val="center"/>
              <w:rPr>
                <w:b/>
                <w:bCs/>
                <w:color w:val="000000"/>
                <w:sz w:val="18"/>
                <w:szCs w:val="18"/>
              </w:rPr>
            </w:pPr>
            <w:r>
              <w:rPr>
                <w:b/>
                <w:bCs/>
                <w:color w:val="000000"/>
                <w:sz w:val="18"/>
                <w:szCs w:val="18"/>
              </w:rPr>
              <w:t xml:space="preserve">Valoarea totală </w:t>
            </w:r>
          </w:p>
        </w:tc>
        <w:tc>
          <w:tcPr>
            <w:tcW w:w="530"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0A34039A" w14:textId="77777777" w:rsidR="005E4195" w:rsidRDefault="005E4195">
            <w:pPr>
              <w:jc w:val="center"/>
              <w:rPr>
                <w:b/>
                <w:bCs/>
                <w:color w:val="000000"/>
                <w:sz w:val="18"/>
                <w:szCs w:val="18"/>
              </w:rPr>
            </w:pPr>
            <w:r>
              <w:rPr>
                <w:b/>
                <w:bCs/>
                <w:color w:val="000000"/>
                <w:sz w:val="18"/>
                <w:szCs w:val="18"/>
              </w:rPr>
              <w:t>Valoarea totală eligibilă</w:t>
            </w:r>
          </w:p>
        </w:tc>
        <w:tc>
          <w:tcPr>
            <w:tcW w:w="1255" w:type="pct"/>
            <w:gridSpan w:val="2"/>
            <w:vMerge w:val="restart"/>
            <w:tcBorders>
              <w:top w:val="single" w:sz="8" w:space="0" w:color="auto"/>
              <w:left w:val="nil"/>
              <w:bottom w:val="single" w:sz="8" w:space="0" w:color="000000"/>
              <w:right w:val="single" w:sz="4" w:space="0" w:color="auto"/>
            </w:tcBorders>
            <w:tcMar>
              <w:top w:w="0" w:type="dxa"/>
              <w:left w:w="108" w:type="dxa"/>
              <w:bottom w:w="0" w:type="dxa"/>
              <w:right w:w="108" w:type="dxa"/>
            </w:tcMar>
            <w:vAlign w:val="center"/>
            <w:hideMark/>
          </w:tcPr>
          <w:p w14:paraId="087AD6EF" w14:textId="77777777" w:rsidR="005E4195" w:rsidRDefault="005E4195">
            <w:pPr>
              <w:jc w:val="center"/>
              <w:rPr>
                <w:b/>
                <w:bCs/>
                <w:color w:val="000000"/>
                <w:sz w:val="18"/>
                <w:szCs w:val="18"/>
              </w:rPr>
            </w:pPr>
            <w:r>
              <w:rPr>
                <w:b/>
                <w:bCs/>
                <w:color w:val="000000"/>
                <w:sz w:val="18"/>
                <w:szCs w:val="18"/>
              </w:rPr>
              <w:t>ASISTENŢĂ FINANCIARĂ NERAMBURSABILĂ SOLICITATĂ</w:t>
            </w:r>
          </w:p>
        </w:tc>
      </w:tr>
      <w:tr w:rsidR="00214CE2" w14:paraId="310A8DB9" w14:textId="77777777" w:rsidTr="007C122F">
        <w:trPr>
          <w:trHeight w:val="709"/>
        </w:trPr>
        <w:tc>
          <w:tcPr>
            <w:tcW w:w="267" w:type="pct"/>
            <w:vMerge/>
            <w:tcBorders>
              <w:left w:val="single" w:sz="8" w:space="0" w:color="auto"/>
              <w:right w:val="single" w:sz="8" w:space="0" w:color="auto"/>
            </w:tcBorders>
          </w:tcPr>
          <w:p w14:paraId="2681DC66" w14:textId="77777777" w:rsidR="005E4195" w:rsidRDefault="005E4195">
            <w:pPr>
              <w:rPr>
                <w:rFonts w:eastAsiaTheme="minorHAnsi" w:cs="Calibri"/>
                <w:b/>
                <w:bCs/>
                <w:color w:val="000000"/>
                <w:sz w:val="18"/>
                <w:szCs w:val="18"/>
              </w:rPr>
            </w:pPr>
          </w:p>
        </w:tc>
        <w:tc>
          <w:tcPr>
            <w:tcW w:w="397" w:type="pct"/>
            <w:vMerge/>
            <w:tcBorders>
              <w:top w:val="single" w:sz="8" w:space="0" w:color="auto"/>
              <w:left w:val="single" w:sz="8" w:space="0" w:color="auto"/>
              <w:bottom w:val="single" w:sz="8" w:space="0" w:color="auto"/>
              <w:right w:val="single" w:sz="8" w:space="0" w:color="auto"/>
            </w:tcBorders>
            <w:vAlign w:val="center"/>
            <w:hideMark/>
          </w:tcPr>
          <w:p w14:paraId="2F958E9B" w14:textId="56556EA0" w:rsidR="005E4195" w:rsidRDefault="005E4195">
            <w:pPr>
              <w:rPr>
                <w:rFonts w:eastAsiaTheme="minorHAnsi" w:cs="Calibri"/>
                <w:b/>
                <w:bCs/>
                <w:color w:val="000000"/>
                <w:sz w:val="18"/>
                <w:szCs w:val="18"/>
              </w:rPr>
            </w:pPr>
          </w:p>
        </w:tc>
        <w:tc>
          <w:tcPr>
            <w:tcW w:w="528" w:type="pct"/>
            <w:vMerge/>
            <w:tcBorders>
              <w:top w:val="single" w:sz="8" w:space="0" w:color="auto"/>
              <w:left w:val="nil"/>
              <w:bottom w:val="single" w:sz="8" w:space="0" w:color="auto"/>
              <w:right w:val="single" w:sz="8" w:space="0" w:color="auto"/>
            </w:tcBorders>
            <w:vAlign w:val="center"/>
            <w:hideMark/>
          </w:tcPr>
          <w:p w14:paraId="178C9F83" w14:textId="77777777" w:rsidR="005E4195" w:rsidRDefault="005E4195">
            <w:pPr>
              <w:rPr>
                <w:rFonts w:eastAsiaTheme="minorHAnsi" w:cs="Calibri"/>
                <w:b/>
                <w:bCs/>
                <w:color w:val="000000"/>
                <w:sz w:val="18"/>
                <w:szCs w:val="18"/>
              </w:rPr>
            </w:pPr>
          </w:p>
        </w:tc>
        <w:tc>
          <w:tcPr>
            <w:tcW w:w="293" w:type="pct"/>
            <w:vMerge/>
            <w:tcBorders>
              <w:top w:val="single" w:sz="8" w:space="0" w:color="auto"/>
              <w:left w:val="nil"/>
              <w:bottom w:val="single" w:sz="8" w:space="0" w:color="auto"/>
              <w:right w:val="single" w:sz="8" w:space="0" w:color="auto"/>
            </w:tcBorders>
            <w:vAlign w:val="center"/>
            <w:hideMark/>
          </w:tcPr>
          <w:p w14:paraId="08D017D8" w14:textId="77777777" w:rsidR="005E4195" w:rsidRDefault="005E4195">
            <w:pPr>
              <w:rPr>
                <w:rFonts w:eastAsiaTheme="minorHAnsi" w:cs="Calibri"/>
                <w:b/>
                <w:bCs/>
                <w:color w:val="000000"/>
                <w:sz w:val="18"/>
                <w:szCs w:val="18"/>
              </w:rPr>
            </w:pPr>
          </w:p>
        </w:tc>
        <w:tc>
          <w:tcPr>
            <w:tcW w:w="547" w:type="pct"/>
            <w:vMerge/>
            <w:tcBorders>
              <w:top w:val="single" w:sz="8" w:space="0" w:color="auto"/>
              <w:left w:val="nil"/>
              <w:bottom w:val="single" w:sz="8" w:space="0" w:color="auto"/>
              <w:right w:val="single" w:sz="8" w:space="0" w:color="auto"/>
            </w:tcBorders>
            <w:vAlign w:val="center"/>
            <w:hideMark/>
          </w:tcPr>
          <w:p w14:paraId="322F763D" w14:textId="77777777" w:rsidR="005E4195" w:rsidRDefault="005E4195">
            <w:pPr>
              <w:rPr>
                <w:rFonts w:eastAsiaTheme="minorHAnsi" w:cs="Calibri"/>
                <w:b/>
                <w:bCs/>
                <w:color w:val="000000"/>
                <w:sz w:val="18"/>
                <w:szCs w:val="18"/>
              </w:rPr>
            </w:pPr>
          </w:p>
        </w:tc>
        <w:tc>
          <w:tcPr>
            <w:tcW w:w="491" w:type="pct"/>
            <w:vMerge/>
            <w:tcBorders>
              <w:top w:val="single" w:sz="8" w:space="0" w:color="auto"/>
              <w:left w:val="nil"/>
              <w:bottom w:val="single" w:sz="8" w:space="0" w:color="auto"/>
              <w:right w:val="single" w:sz="8" w:space="0" w:color="auto"/>
            </w:tcBorders>
            <w:vAlign w:val="center"/>
            <w:hideMark/>
          </w:tcPr>
          <w:p w14:paraId="61D7C18C" w14:textId="77777777" w:rsidR="005E4195" w:rsidRDefault="005E4195">
            <w:pPr>
              <w:rPr>
                <w:rFonts w:eastAsiaTheme="minorHAnsi" w:cs="Calibri"/>
                <w:b/>
                <w:bCs/>
                <w:color w:val="000000"/>
                <w:sz w:val="18"/>
                <w:szCs w:val="18"/>
              </w:rPr>
            </w:pPr>
          </w:p>
        </w:tc>
        <w:tc>
          <w:tcPr>
            <w:tcW w:w="211" w:type="pct"/>
            <w:vMerge/>
            <w:tcBorders>
              <w:top w:val="single" w:sz="8" w:space="0" w:color="auto"/>
              <w:left w:val="nil"/>
              <w:bottom w:val="single" w:sz="8" w:space="0" w:color="auto"/>
              <w:right w:val="single" w:sz="8" w:space="0" w:color="auto"/>
            </w:tcBorders>
            <w:vAlign w:val="center"/>
            <w:hideMark/>
          </w:tcPr>
          <w:p w14:paraId="2D290B53" w14:textId="77777777" w:rsidR="005E4195" w:rsidRDefault="005E4195">
            <w:pPr>
              <w:rPr>
                <w:rFonts w:eastAsiaTheme="minorHAnsi" w:cs="Calibri"/>
                <w:b/>
                <w:bCs/>
                <w:color w:val="000000"/>
                <w:sz w:val="18"/>
                <w:szCs w:val="18"/>
              </w:rPr>
            </w:pPr>
          </w:p>
        </w:tc>
        <w:tc>
          <w:tcPr>
            <w:tcW w:w="467" w:type="pct"/>
            <w:vMerge/>
            <w:tcBorders>
              <w:top w:val="single" w:sz="8" w:space="0" w:color="auto"/>
              <w:left w:val="nil"/>
              <w:bottom w:val="single" w:sz="8" w:space="0" w:color="auto"/>
              <w:right w:val="single" w:sz="8" w:space="0" w:color="auto"/>
            </w:tcBorders>
            <w:vAlign w:val="center"/>
            <w:hideMark/>
          </w:tcPr>
          <w:p w14:paraId="1AA44579" w14:textId="77777777" w:rsidR="005E4195" w:rsidRDefault="005E4195">
            <w:pPr>
              <w:rPr>
                <w:rFonts w:eastAsiaTheme="minorHAnsi" w:cs="Calibri"/>
                <w:b/>
                <w:bCs/>
                <w:color w:val="000000"/>
                <w:sz w:val="18"/>
                <w:szCs w:val="18"/>
              </w:rPr>
            </w:pPr>
          </w:p>
        </w:tc>
        <w:tc>
          <w:tcPr>
            <w:tcW w:w="530" w:type="pct"/>
            <w:vMerge/>
            <w:tcBorders>
              <w:top w:val="single" w:sz="8" w:space="0" w:color="auto"/>
              <w:left w:val="nil"/>
              <w:bottom w:val="single" w:sz="8" w:space="0" w:color="000000"/>
              <w:right w:val="single" w:sz="8" w:space="0" w:color="auto"/>
            </w:tcBorders>
            <w:vAlign w:val="center"/>
            <w:hideMark/>
          </w:tcPr>
          <w:p w14:paraId="2B09F006" w14:textId="77777777" w:rsidR="005E4195" w:rsidRDefault="005E4195">
            <w:pPr>
              <w:rPr>
                <w:rFonts w:eastAsiaTheme="minorHAnsi" w:cs="Calibri"/>
                <w:b/>
                <w:bCs/>
                <w:color w:val="000000"/>
                <w:sz w:val="18"/>
                <w:szCs w:val="18"/>
              </w:rPr>
            </w:pPr>
          </w:p>
        </w:tc>
        <w:tc>
          <w:tcPr>
            <w:tcW w:w="1255" w:type="pct"/>
            <w:gridSpan w:val="2"/>
            <w:vMerge/>
            <w:tcBorders>
              <w:top w:val="single" w:sz="8" w:space="0" w:color="auto"/>
              <w:left w:val="nil"/>
              <w:bottom w:val="single" w:sz="8" w:space="0" w:color="000000"/>
              <w:right w:val="single" w:sz="4" w:space="0" w:color="auto"/>
            </w:tcBorders>
            <w:vAlign w:val="center"/>
            <w:hideMark/>
          </w:tcPr>
          <w:p w14:paraId="3749F171" w14:textId="77777777" w:rsidR="005E4195" w:rsidRDefault="005E4195">
            <w:pPr>
              <w:rPr>
                <w:rFonts w:eastAsiaTheme="minorHAnsi" w:cs="Calibri"/>
                <w:b/>
                <w:bCs/>
                <w:color w:val="000000"/>
                <w:sz w:val="18"/>
                <w:szCs w:val="18"/>
              </w:rPr>
            </w:pPr>
          </w:p>
        </w:tc>
        <w:tc>
          <w:tcPr>
            <w:tcW w:w="14" w:type="pct"/>
            <w:tcBorders>
              <w:left w:val="single" w:sz="4" w:space="0" w:color="auto"/>
            </w:tcBorders>
            <w:vAlign w:val="center"/>
            <w:hideMark/>
          </w:tcPr>
          <w:p w14:paraId="2AC05F08" w14:textId="573F0353" w:rsidR="005E4195" w:rsidRDefault="005E4195">
            <w:pPr>
              <w:rPr>
                <w:b/>
                <w:bCs/>
                <w:color w:val="000000"/>
                <w:sz w:val="18"/>
                <w:szCs w:val="18"/>
              </w:rPr>
            </w:pPr>
          </w:p>
        </w:tc>
      </w:tr>
      <w:tr w:rsidR="00214CE2" w14:paraId="0A575918" w14:textId="77777777" w:rsidTr="007C122F">
        <w:trPr>
          <w:trHeight w:val="300"/>
        </w:trPr>
        <w:tc>
          <w:tcPr>
            <w:tcW w:w="267" w:type="pct"/>
            <w:vMerge/>
            <w:tcBorders>
              <w:left w:val="single" w:sz="8" w:space="0" w:color="auto"/>
              <w:bottom w:val="single" w:sz="8" w:space="0" w:color="auto"/>
              <w:right w:val="single" w:sz="8" w:space="0" w:color="auto"/>
            </w:tcBorders>
          </w:tcPr>
          <w:p w14:paraId="5DCA3BE9" w14:textId="77777777" w:rsidR="005E4195" w:rsidRDefault="005E4195">
            <w:pPr>
              <w:rPr>
                <w:rFonts w:eastAsiaTheme="minorHAnsi" w:cs="Calibri"/>
                <w:b/>
                <w:bCs/>
                <w:color w:val="000000"/>
                <w:sz w:val="18"/>
                <w:szCs w:val="18"/>
              </w:rPr>
            </w:pPr>
          </w:p>
        </w:tc>
        <w:tc>
          <w:tcPr>
            <w:tcW w:w="397" w:type="pct"/>
            <w:vMerge/>
            <w:tcBorders>
              <w:top w:val="single" w:sz="8" w:space="0" w:color="auto"/>
              <w:left w:val="single" w:sz="8" w:space="0" w:color="auto"/>
              <w:bottom w:val="single" w:sz="8" w:space="0" w:color="auto"/>
              <w:right w:val="single" w:sz="8" w:space="0" w:color="auto"/>
            </w:tcBorders>
            <w:vAlign w:val="center"/>
            <w:hideMark/>
          </w:tcPr>
          <w:p w14:paraId="7CEBC78C" w14:textId="5EF0FA96" w:rsidR="005E4195" w:rsidRDefault="005E4195">
            <w:pPr>
              <w:rPr>
                <w:rFonts w:eastAsiaTheme="minorHAnsi" w:cs="Calibri"/>
                <w:b/>
                <w:bCs/>
                <w:color w:val="000000"/>
                <w:sz w:val="18"/>
                <w:szCs w:val="18"/>
              </w:rPr>
            </w:pPr>
          </w:p>
        </w:tc>
        <w:tc>
          <w:tcPr>
            <w:tcW w:w="528" w:type="pct"/>
            <w:vMerge/>
            <w:tcBorders>
              <w:top w:val="single" w:sz="8" w:space="0" w:color="auto"/>
              <w:left w:val="nil"/>
              <w:bottom w:val="single" w:sz="8" w:space="0" w:color="auto"/>
              <w:right w:val="single" w:sz="8" w:space="0" w:color="auto"/>
            </w:tcBorders>
            <w:vAlign w:val="center"/>
            <w:hideMark/>
          </w:tcPr>
          <w:p w14:paraId="7C5341CA" w14:textId="77777777" w:rsidR="005E4195" w:rsidRDefault="005E4195">
            <w:pPr>
              <w:rPr>
                <w:rFonts w:eastAsiaTheme="minorHAnsi" w:cs="Calibri"/>
                <w:b/>
                <w:bCs/>
                <w:color w:val="000000"/>
                <w:sz w:val="18"/>
                <w:szCs w:val="18"/>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0FCD02" w14:textId="77777777" w:rsidR="005E4195" w:rsidRDefault="005E4195">
            <w:pPr>
              <w:jc w:val="center"/>
              <w:rPr>
                <w:rFonts w:eastAsiaTheme="minorHAnsi" w:cs="Calibri"/>
                <w:b/>
                <w:bCs/>
                <w:color w:val="000000"/>
                <w:sz w:val="18"/>
                <w:szCs w:val="18"/>
              </w:rPr>
            </w:pPr>
            <w:r>
              <w:rPr>
                <w:b/>
                <w:bCs/>
                <w:color w:val="000000"/>
                <w:sz w:val="18"/>
                <w:szCs w:val="18"/>
              </w:rPr>
              <w:t>1</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388B7B" w14:textId="77777777" w:rsidR="005E4195" w:rsidRDefault="005E4195">
            <w:pPr>
              <w:jc w:val="center"/>
              <w:rPr>
                <w:b/>
                <w:bCs/>
                <w:color w:val="000000"/>
                <w:sz w:val="18"/>
                <w:szCs w:val="18"/>
              </w:rPr>
            </w:pPr>
            <w:r>
              <w:rPr>
                <w:b/>
                <w:bCs/>
                <w:color w:val="000000"/>
                <w:sz w:val="18"/>
                <w:szCs w:val="18"/>
              </w:rPr>
              <w:t>2</w:t>
            </w: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4BF201" w14:textId="77777777" w:rsidR="005E4195" w:rsidRDefault="005E4195">
            <w:pPr>
              <w:jc w:val="center"/>
              <w:rPr>
                <w:b/>
                <w:bCs/>
                <w:color w:val="000000"/>
                <w:sz w:val="18"/>
                <w:szCs w:val="18"/>
              </w:rPr>
            </w:pPr>
            <w:r>
              <w:rPr>
                <w:b/>
                <w:bCs/>
                <w:color w:val="000000"/>
                <w:sz w:val="18"/>
                <w:szCs w:val="18"/>
              </w:rPr>
              <w:t>3 = 1 x 2</w:t>
            </w: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90082C" w14:textId="77777777" w:rsidR="005E4195" w:rsidRDefault="005E4195">
            <w:pPr>
              <w:jc w:val="center"/>
              <w:rPr>
                <w:b/>
                <w:bCs/>
                <w:color w:val="000000"/>
                <w:sz w:val="18"/>
                <w:szCs w:val="18"/>
              </w:rPr>
            </w:pPr>
            <w:r>
              <w:rPr>
                <w:b/>
                <w:bCs/>
                <w:color w:val="000000"/>
                <w:sz w:val="18"/>
                <w:szCs w:val="18"/>
              </w:rPr>
              <w:t>4</w:t>
            </w:r>
          </w:p>
        </w:tc>
        <w:tc>
          <w:tcPr>
            <w:tcW w:w="4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966AE8" w14:textId="77777777" w:rsidR="005E4195" w:rsidRDefault="005E4195">
            <w:pPr>
              <w:jc w:val="center"/>
              <w:rPr>
                <w:b/>
                <w:bCs/>
                <w:color w:val="000000"/>
                <w:sz w:val="18"/>
                <w:szCs w:val="18"/>
              </w:rPr>
            </w:pPr>
            <w:r>
              <w:rPr>
                <w:b/>
                <w:bCs/>
                <w:color w:val="000000"/>
                <w:sz w:val="18"/>
                <w:szCs w:val="18"/>
              </w:rPr>
              <w:t>5 = 3 + 4</w:t>
            </w:r>
          </w:p>
        </w:tc>
        <w:tc>
          <w:tcPr>
            <w:tcW w:w="5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9027D7" w14:textId="77777777" w:rsidR="005E4195" w:rsidRDefault="005E4195">
            <w:pPr>
              <w:jc w:val="center"/>
              <w:rPr>
                <w:b/>
                <w:bCs/>
                <w:color w:val="000000"/>
                <w:sz w:val="18"/>
                <w:szCs w:val="18"/>
              </w:rPr>
            </w:pPr>
            <w:r>
              <w:rPr>
                <w:b/>
                <w:bCs/>
                <w:color w:val="000000"/>
                <w:sz w:val="18"/>
                <w:szCs w:val="18"/>
              </w:rPr>
              <w:t>6</w:t>
            </w:r>
          </w:p>
        </w:tc>
        <w:tc>
          <w:tcPr>
            <w:tcW w:w="1255"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14:paraId="5455299D" w14:textId="77777777" w:rsidR="005E4195" w:rsidRDefault="005E4195">
            <w:pPr>
              <w:jc w:val="center"/>
              <w:rPr>
                <w:b/>
                <w:bCs/>
                <w:color w:val="000000"/>
                <w:sz w:val="18"/>
                <w:szCs w:val="18"/>
              </w:rPr>
            </w:pPr>
            <w:r>
              <w:rPr>
                <w:b/>
                <w:bCs/>
                <w:color w:val="000000"/>
                <w:sz w:val="18"/>
                <w:szCs w:val="18"/>
              </w:rPr>
              <w:t>7</w:t>
            </w:r>
          </w:p>
        </w:tc>
        <w:tc>
          <w:tcPr>
            <w:tcW w:w="14" w:type="pct"/>
            <w:tcBorders>
              <w:left w:val="single" w:sz="4" w:space="0" w:color="auto"/>
            </w:tcBorders>
            <w:vAlign w:val="center"/>
            <w:hideMark/>
          </w:tcPr>
          <w:p w14:paraId="622A42F3" w14:textId="77673C40" w:rsidR="005E4195" w:rsidRDefault="005E4195">
            <w:pPr>
              <w:rPr>
                <w:rFonts w:ascii="Times New Roman" w:hAnsi="Times New Roman"/>
                <w:szCs w:val="20"/>
              </w:rPr>
            </w:pPr>
          </w:p>
        </w:tc>
      </w:tr>
      <w:tr w:rsidR="00214CE2" w14:paraId="7073AB2E" w14:textId="77777777" w:rsidTr="007C122F">
        <w:trPr>
          <w:trHeight w:val="300"/>
        </w:trPr>
        <w:tc>
          <w:tcPr>
            <w:tcW w:w="267" w:type="pct"/>
            <w:tcBorders>
              <w:top w:val="nil"/>
              <w:left w:val="single" w:sz="8" w:space="0" w:color="auto"/>
              <w:bottom w:val="single" w:sz="8" w:space="0" w:color="auto"/>
              <w:right w:val="single" w:sz="4" w:space="0" w:color="auto"/>
            </w:tcBorders>
            <w:shd w:val="clear" w:color="auto" w:fill="ACB9CA" w:themeFill="text2" w:themeFillTint="66"/>
          </w:tcPr>
          <w:p w14:paraId="097B8720" w14:textId="3500629C" w:rsidR="005E4195" w:rsidRDefault="005E4195" w:rsidP="005E4195">
            <w:pPr>
              <w:jc w:val="center"/>
              <w:rPr>
                <w:b/>
                <w:bCs/>
                <w:color w:val="000000"/>
                <w:szCs w:val="20"/>
              </w:rPr>
            </w:pPr>
            <w:r>
              <w:rPr>
                <w:b/>
                <w:bCs/>
                <w:color w:val="000000"/>
                <w:szCs w:val="20"/>
              </w:rPr>
              <w:t>A.</w:t>
            </w:r>
          </w:p>
        </w:tc>
        <w:tc>
          <w:tcPr>
            <w:tcW w:w="1218" w:type="pct"/>
            <w:gridSpan w:val="3"/>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12EB5D62" w14:textId="77777777" w:rsidR="005E4195" w:rsidRDefault="005E4195" w:rsidP="005E4195">
            <w:pPr>
              <w:rPr>
                <w:b/>
                <w:bCs/>
                <w:color w:val="000000"/>
                <w:szCs w:val="20"/>
              </w:rPr>
            </w:pPr>
            <w:r>
              <w:rPr>
                <w:b/>
                <w:bCs/>
                <w:color w:val="000000"/>
                <w:szCs w:val="20"/>
              </w:rPr>
              <w:t>Cheltuieli eligibile</w:t>
            </w:r>
          </w:p>
        </w:tc>
        <w:tc>
          <w:tcPr>
            <w:tcW w:w="54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6A6A26FB" w14:textId="77777777" w:rsidR="005E4195" w:rsidRDefault="005E4195" w:rsidP="005E4195">
            <w:pPr>
              <w:rPr>
                <w:b/>
                <w:bCs/>
                <w:color w:val="000000"/>
                <w:szCs w:val="20"/>
              </w:rPr>
            </w:pPr>
          </w:p>
        </w:tc>
        <w:tc>
          <w:tcPr>
            <w:tcW w:w="49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056655BC" w14:textId="77777777" w:rsidR="005E4195" w:rsidRDefault="005E4195" w:rsidP="005E4195">
            <w:pPr>
              <w:rPr>
                <w:b/>
                <w:bCs/>
                <w:color w:val="000000"/>
                <w:szCs w:val="20"/>
              </w:rPr>
            </w:pPr>
          </w:p>
        </w:tc>
        <w:tc>
          <w:tcPr>
            <w:tcW w:w="21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41F3CC03" w14:textId="77777777" w:rsidR="005E4195" w:rsidRDefault="005E4195" w:rsidP="005E4195">
            <w:pPr>
              <w:rPr>
                <w:b/>
                <w:bCs/>
                <w:color w:val="000000"/>
                <w:szCs w:val="20"/>
              </w:rPr>
            </w:pPr>
          </w:p>
        </w:tc>
        <w:tc>
          <w:tcPr>
            <w:tcW w:w="46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40E66A34" w14:textId="14443B41" w:rsidR="005E4195" w:rsidRDefault="00A94049" w:rsidP="005E4195">
            <w:pPr>
              <w:rPr>
                <w:b/>
                <w:bCs/>
                <w:color w:val="000000"/>
                <w:szCs w:val="20"/>
              </w:rPr>
            </w:pPr>
            <w:r>
              <w:rPr>
                <w:b/>
                <w:bCs/>
                <w:color w:val="000000"/>
              </w:rPr>
              <w:t xml:space="preserve"> </w:t>
            </w:r>
            <w:r w:rsidR="005E4195" w:rsidRPr="000273E0">
              <w:rPr>
                <w:b/>
                <w:bCs/>
                <w:color w:val="000000"/>
              </w:rPr>
              <w:t>Σ</w:t>
            </w:r>
            <w:r w:rsidR="005E4195">
              <w:rPr>
                <w:b/>
                <w:bCs/>
                <w:color w:val="000000"/>
              </w:rPr>
              <w:t>(1+2+3)</w:t>
            </w:r>
          </w:p>
        </w:tc>
        <w:tc>
          <w:tcPr>
            <w:tcW w:w="530" w:type="pct"/>
            <w:tcBorders>
              <w:top w:val="nil"/>
              <w:left w:val="single" w:sz="8" w:space="0" w:color="auto"/>
              <w:bottom w:val="single" w:sz="8" w:space="0" w:color="auto"/>
              <w:right w:val="single" w:sz="4" w:space="0" w:color="auto"/>
            </w:tcBorders>
            <w:shd w:val="clear" w:color="auto" w:fill="ACB9CA" w:themeFill="text2" w:themeFillTint="66"/>
            <w:vAlign w:val="center"/>
          </w:tcPr>
          <w:p w14:paraId="628521EF" w14:textId="06491E15" w:rsidR="005E4195" w:rsidRDefault="00A94049" w:rsidP="005E4195">
            <w:pPr>
              <w:rPr>
                <w:b/>
                <w:bCs/>
                <w:color w:val="000000"/>
                <w:szCs w:val="20"/>
              </w:rPr>
            </w:pPr>
            <w:r>
              <w:rPr>
                <w:b/>
                <w:bCs/>
                <w:color w:val="000000"/>
              </w:rPr>
              <w:t xml:space="preserve"> </w:t>
            </w:r>
            <w:r w:rsidR="005E4195" w:rsidRPr="000273E0">
              <w:rPr>
                <w:b/>
                <w:bCs/>
                <w:color w:val="000000"/>
              </w:rPr>
              <w:t>Σ</w:t>
            </w:r>
            <w:r w:rsidR="005E4195">
              <w:rPr>
                <w:b/>
                <w:bCs/>
                <w:color w:val="000000"/>
              </w:rPr>
              <w:t>(1+2+3)</w:t>
            </w:r>
          </w:p>
        </w:tc>
        <w:tc>
          <w:tcPr>
            <w:tcW w:w="1255" w:type="pct"/>
            <w:gridSpan w:val="2"/>
            <w:tcBorders>
              <w:top w:val="nil"/>
              <w:left w:val="single" w:sz="8" w:space="0" w:color="auto"/>
              <w:bottom w:val="single" w:sz="8" w:space="0" w:color="auto"/>
              <w:right w:val="single" w:sz="4" w:space="0" w:color="auto"/>
            </w:tcBorders>
            <w:shd w:val="clear" w:color="auto" w:fill="ACB9CA" w:themeFill="text2" w:themeFillTint="66"/>
            <w:vAlign w:val="center"/>
          </w:tcPr>
          <w:p w14:paraId="5401A803" w14:textId="322C1789" w:rsidR="005E4195" w:rsidRDefault="00A94049" w:rsidP="005E4195">
            <w:pPr>
              <w:rPr>
                <w:b/>
                <w:bCs/>
                <w:color w:val="000000"/>
                <w:szCs w:val="20"/>
              </w:rPr>
            </w:pPr>
            <w:r>
              <w:rPr>
                <w:b/>
                <w:bCs/>
                <w:color w:val="000000"/>
              </w:rPr>
              <w:t xml:space="preserve"> </w:t>
            </w:r>
            <w:r w:rsidR="005E4195" w:rsidRPr="000273E0">
              <w:rPr>
                <w:b/>
                <w:bCs/>
                <w:color w:val="000000"/>
              </w:rPr>
              <w:t>Σ</w:t>
            </w:r>
            <w:r w:rsidR="005E4195">
              <w:rPr>
                <w:b/>
                <w:bCs/>
                <w:color w:val="000000"/>
              </w:rPr>
              <w:t>(1+2+3)</w:t>
            </w:r>
          </w:p>
        </w:tc>
        <w:tc>
          <w:tcPr>
            <w:tcW w:w="14" w:type="pct"/>
            <w:tcBorders>
              <w:left w:val="single" w:sz="4" w:space="0" w:color="auto"/>
            </w:tcBorders>
            <w:vAlign w:val="center"/>
            <w:hideMark/>
          </w:tcPr>
          <w:p w14:paraId="5E976111" w14:textId="09985990" w:rsidR="005E4195" w:rsidRDefault="005E4195" w:rsidP="005E4195">
            <w:pPr>
              <w:rPr>
                <w:rFonts w:ascii="Times New Roman" w:hAnsi="Times New Roman"/>
                <w:szCs w:val="20"/>
              </w:rPr>
            </w:pPr>
          </w:p>
        </w:tc>
      </w:tr>
      <w:tr w:rsidR="00214CE2" w14:paraId="797181AD" w14:textId="77777777" w:rsidTr="00214CE2">
        <w:trPr>
          <w:trHeight w:val="300"/>
        </w:trPr>
        <w:tc>
          <w:tcPr>
            <w:tcW w:w="267" w:type="pct"/>
            <w:tcBorders>
              <w:top w:val="nil"/>
              <w:left w:val="single" w:sz="8" w:space="0" w:color="auto"/>
              <w:bottom w:val="single" w:sz="8" w:space="0" w:color="auto"/>
              <w:right w:val="single" w:sz="8" w:space="0" w:color="auto"/>
            </w:tcBorders>
            <w:shd w:val="clear" w:color="auto" w:fill="E5EAEF"/>
          </w:tcPr>
          <w:p w14:paraId="69DC175C" w14:textId="48E75238" w:rsidR="005E4195" w:rsidRDefault="005E4195" w:rsidP="005E4195">
            <w:pPr>
              <w:jc w:val="center"/>
              <w:rPr>
                <w:b/>
                <w:bCs/>
                <w:color w:val="000000"/>
                <w:szCs w:val="20"/>
              </w:rPr>
            </w:pPr>
            <w:r>
              <w:rPr>
                <w:b/>
                <w:bCs/>
                <w:color w:val="000000"/>
                <w:szCs w:val="20"/>
              </w:rPr>
              <w:t>1.</w:t>
            </w:r>
          </w:p>
        </w:tc>
        <w:tc>
          <w:tcPr>
            <w:tcW w:w="2467" w:type="pct"/>
            <w:gridSpan w:val="6"/>
            <w:tcBorders>
              <w:top w:val="nil"/>
              <w:left w:val="single" w:sz="8" w:space="0" w:color="auto"/>
              <w:bottom w:val="single" w:sz="8" w:space="0" w:color="auto"/>
              <w:right w:val="single" w:sz="8" w:space="0" w:color="auto"/>
            </w:tcBorders>
            <w:shd w:val="clear" w:color="auto" w:fill="E5EAEF"/>
            <w:tcMar>
              <w:top w:w="0" w:type="dxa"/>
              <w:left w:w="108" w:type="dxa"/>
              <w:bottom w:w="0" w:type="dxa"/>
              <w:right w:w="108" w:type="dxa"/>
            </w:tcMar>
            <w:vAlign w:val="center"/>
            <w:hideMark/>
          </w:tcPr>
          <w:p w14:paraId="5A1A0D52" w14:textId="62FB9DA8" w:rsidR="005E4195" w:rsidRDefault="005E4195" w:rsidP="005E4195">
            <w:pPr>
              <w:rPr>
                <w:color w:val="000000"/>
              </w:rPr>
            </w:pPr>
            <w:r>
              <w:rPr>
                <w:b/>
                <w:bCs/>
                <w:color w:val="000000"/>
                <w:szCs w:val="20"/>
              </w:rPr>
              <w:t> Cercetare fundamentală</w:t>
            </w:r>
            <w:r>
              <w:rPr>
                <w:color w:val="000000"/>
              </w:rPr>
              <w:t> </w:t>
            </w:r>
          </w:p>
        </w:tc>
        <w:tc>
          <w:tcPr>
            <w:tcW w:w="467" w:type="pct"/>
            <w:tcBorders>
              <w:top w:val="nil"/>
              <w:left w:val="single" w:sz="8" w:space="0" w:color="auto"/>
              <w:bottom w:val="single" w:sz="8" w:space="0" w:color="auto"/>
              <w:right w:val="single" w:sz="8" w:space="0" w:color="auto"/>
            </w:tcBorders>
            <w:shd w:val="clear" w:color="auto" w:fill="E5EAEF"/>
            <w:vAlign w:val="center"/>
          </w:tcPr>
          <w:p w14:paraId="59EE65A0" w14:textId="325790EB" w:rsidR="005E4195" w:rsidRPr="000273E0" w:rsidRDefault="00A94049" w:rsidP="005E4195">
            <w:pPr>
              <w:rPr>
                <w:b/>
                <w:bCs/>
                <w:color w:val="000000"/>
              </w:rPr>
            </w:pPr>
            <w:r>
              <w:rPr>
                <w:b/>
                <w:bCs/>
                <w:color w:val="000000"/>
              </w:rPr>
              <w:t xml:space="preserve"> </w:t>
            </w:r>
            <w:r w:rsidR="005E4195">
              <w:rPr>
                <w:b/>
                <w:bCs/>
                <w:color w:val="000000"/>
              </w:rPr>
              <w:t>(1.1+1.2+...)</w:t>
            </w:r>
          </w:p>
        </w:tc>
        <w:tc>
          <w:tcPr>
            <w:tcW w:w="530" w:type="pct"/>
            <w:tcBorders>
              <w:top w:val="nil"/>
              <w:left w:val="single" w:sz="8" w:space="0" w:color="auto"/>
              <w:bottom w:val="single" w:sz="8" w:space="0" w:color="auto"/>
              <w:right w:val="single" w:sz="8" w:space="0" w:color="auto"/>
            </w:tcBorders>
            <w:shd w:val="clear" w:color="auto" w:fill="E5EAEF"/>
            <w:vAlign w:val="center"/>
          </w:tcPr>
          <w:p w14:paraId="29BD8D95" w14:textId="3E13AF98"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(1.1+1.2+...)</w:t>
            </w:r>
          </w:p>
        </w:tc>
        <w:tc>
          <w:tcPr>
            <w:tcW w:w="1255" w:type="pct"/>
            <w:gridSpan w:val="2"/>
            <w:tcBorders>
              <w:top w:val="nil"/>
              <w:left w:val="single" w:sz="8" w:space="0" w:color="auto"/>
              <w:bottom w:val="single" w:sz="8" w:space="0" w:color="auto"/>
              <w:right w:val="single" w:sz="4" w:space="0" w:color="auto"/>
            </w:tcBorders>
            <w:shd w:val="clear" w:color="auto" w:fill="E5EAEF"/>
            <w:vAlign w:val="center"/>
          </w:tcPr>
          <w:p w14:paraId="2081A09E" w14:textId="608FC36D"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(1.1+1.2+...)</w:t>
            </w:r>
          </w:p>
        </w:tc>
        <w:tc>
          <w:tcPr>
            <w:tcW w:w="14" w:type="pct"/>
            <w:tcBorders>
              <w:left w:val="single" w:sz="4" w:space="0" w:color="auto"/>
            </w:tcBorders>
            <w:vAlign w:val="center"/>
            <w:hideMark/>
          </w:tcPr>
          <w:p w14:paraId="27FB9435" w14:textId="753131ED" w:rsidR="005E4195" w:rsidRDefault="005E4195" w:rsidP="005E4195">
            <w:pPr>
              <w:rPr>
                <w:rFonts w:ascii="Times New Roman" w:hAnsi="Times New Roman"/>
                <w:szCs w:val="20"/>
              </w:rPr>
            </w:pPr>
          </w:p>
        </w:tc>
      </w:tr>
      <w:tr w:rsidR="00214CE2" w14:paraId="23178A35" w14:textId="77777777" w:rsidTr="007C122F">
        <w:trPr>
          <w:trHeight w:val="300"/>
        </w:trPr>
        <w:tc>
          <w:tcPr>
            <w:tcW w:w="267" w:type="pct"/>
            <w:tcBorders>
              <w:top w:val="nil"/>
              <w:left w:val="single" w:sz="8" w:space="0" w:color="auto"/>
              <w:bottom w:val="single" w:sz="8" w:space="0" w:color="auto"/>
              <w:right w:val="single" w:sz="8" w:space="0" w:color="auto"/>
            </w:tcBorders>
          </w:tcPr>
          <w:p w14:paraId="31370308" w14:textId="0269A5CF" w:rsidR="005E4195" w:rsidRDefault="005E4195" w:rsidP="005E4195">
            <w:pPr>
              <w:jc w:val="center"/>
              <w:rPr>
                <w:b/>
                <w:bCs/>
                <w:color w:val="000000"/>
                <w:szCs w:val="20"/>
              </w:rPr>
            </w:pPr>
            <w:r>
              <w:rPr>
                <w:b/>
                <w:bCs/>
                <w:color w:val="000000"/>
                <w:szCs w:val="20"/>
              </w:rPr>
              <w:t>1.1</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94ABF7" w14:textId="3B7922C0"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5F95F839"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17608637"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6D09A7D9"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26790EB1"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0D3574A5"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6C89756"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8629D53"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2A3A6640" w14:textId="77777777" w:rsidR="005E4195" w:rsidRDefault="005E4195" w:rsidP="005E4195">
            <w:pPr>
              <w:rPr>
                <w:color w:val="000000"/>
              </w:rPr>
            </w:pPr>
          </w:p>
        </w:tc>
        <w:tc>
          <w:tcPr>
            <w:tcW w:w="14" w:type="pct"/>
            <w:tcBorders>
              <w:left w:val="single" w:sz="4" w:space="0" w:color="auto"/>
            </w:tcBorders>
            <w:vAlign w:val="center"/>
          </w:tcPr>
          <w:p w14:paraId="1D716AB6" w14:textId="0F541461" w:rsidR="005E4195" w:rsidRDefault="005E4195" w:rsidP="005E4195">
            <w:pPr>
              <w:rPr>
                <w:rFonts w:ascii="Times New Roman" w:hAnsi="Times New Roman"/>
                <w:szCs w:val="20"/>
              </w:rPr>
            </w:pPr>
          </w:p>
        </w:tc>
      </w:tr>
      <w:tr w:rsidR="00214CE2" w14:paraId="032D12F6" w14:textId="77777777" w:rsidTr="007C122F">
        <w:trPr>
          <w:trHeight w:val="300"/>
        </w:trPr>
        <w:tc>
          <w:tcPr>
            <w:tcW w:w="267" w:type="pct"/>
            <w:tcBorders>
              <w:top w:val="nil"/>
              <w:left w:val="single" w:sz="8" w:space="0" w:color="auto"/>
              <w:bottom w:val="single" w:sz="8" w:space="0" w:color="auto"/>
              <w:right w:val="single" w:sz="8" w:space="0" w:color="auto"/>
            </w:tcBorders>
          </w:tcPr>
          <w:p w14:paraId="01941DA9" w14:textId="657A1DD2" w:rsidR="005E4195" w:rsidRDefault="005E4195" w:rsidP="005E4195">
            <w:pPr>
              <w:jc w:val="center"/>
              <w:rPr>
                <w:b/>
                <w:bCs/>
                <w:color w:val="000000"/>
                <w:szCs w:val="20"/>
              </w:rPr>
            </w:pPr>
            <w:r>
              <w:rPr>
                <w:b/>
                <w:bCs/>
                <w:color w:val="000000"/>
                <w:szCs w:val="20"/>
              </w:rPr>
              <w:t>1.2</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CCC796" w14:textId="267C173C"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81196F0"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05D8600A"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58E913DB"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00ABA98E"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4945CC4"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AB79D2D"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115A1B6"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45E99F34" w14:textId="77777777" w:rsidR="005E4195" w:rsidRDefault="005E4195" w:rsidP="005E4195">
            <w:pPr>
              <w:rPr>
                <w:color w:val="000000"/>
              </w:rPr>
            </w:pPr>
          </w:p>
        </w:tc>
        <w:tc>
          <w:tcPr>
            <w:tcW w:w="14" w:type="pct"/>
            <w:tcBorders>
              <w:left w:val="single" w:sz="4" w:space="0" w:color="auto"/>
            </w:tcBorders>
            <w:vAlign w:val="center"/>
          </w:tcPr>
          <w:p w14:paraId="2E8D70CC" w14:textId="09ED196D" w:rsidR="005E4195" w:rsidRDefault="005E4195" w:rsidP="005E4195">
            <w:pPr>
              <w:rPr>
                <w:rFonts w:ascii="Times New Roman" w:hAnsi="Times New Roman"/>
                <w:szCs w:val="20"/>
              </w:rPr>
            </w:pPr>
          </w:p>
        </w:tc>
      </w:tr>
      <w:tr w:rsidR="00214CE2" w14:paraId="34AE5405" w14:textId="77777777" w:rsidTr="007C122F">
        <w:trPr>
          <w:trHeight w:val="300"/>
        </w:trPr>
        <w:tc>
          <w:tcPr>
            <w:tcW w:w="267" w:type="pct"/>
            <w:tcBorders>
              <w:top w:val="nil"/>
              <w:left w:val="single" w:sz="8" w:space="0" w:color="auto"/>
              <w:bottom w:val="single" w:sz="8" w:space="0" w:color="auto"/>
              <w:right w:val="single" w:sz="8" w:space="0" w:color="auto"/>
            </w:tcBorders>
          </w:tcPr>
          <w:p w14:paraId="562BD478" w14:textId="2BF1DF6D" w:rsidR="005E4195" w:rsidRDefault="005E4195" w:rsidP="005E4195">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348C32" w14:textId="2A428D19"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56F302ED"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43C410BE"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53C33046"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021FD2D0"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19E71FD3"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2BCA637"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A415E2E"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28C6C827" w14:textId="77777777" w:rsidR="005E4195" w:rsidRDefault="005E4195" w:rsidP="005E4195">
            <w:pPr>
              <w:rPr>
                <w:color w:val="000000"/>
              </w:rPr>
            </w:pPr>
          </w:p>
        </w:tc>
        <w:tc>
          <w:tcPr>
            <w:tcW w:w="14" w:type="pct"/>
            <w:tcBorders>
              <w:left w:val="single" w:sz="4" w:space="0" w:color="auto"/>
            </w:tcBorders>
            <w:vAlign w:val="center"/>
          </w:tcPr>
          <w:p w14:paraId="6CF957E8" w14:textId="4452B0C3" w:rsidR="005E4195" w:rsidRDefault="005E4195" w:rsidP="005E4195">
            <w:pPr>
              <w:rPr>
                <w:rFonts w:ascii="Times New Roman" w:hAnsi="Times New Roman"/>
                <w:szCs w:val="20"/>
              </w:rPr>
            </w:pPr>
          </w:p>
        </w:tc>
      </w:tr>
      <w:tr w:rsidR="00214CE2" w14:paraId="2BD1D1E0" w14:textId="77777777" w:rsidTr="00214CE2">
        <w:trPr>
          <w:trHeight w:val="385"/>
        </w:trPr>
        <w:tc>
          <w:tcPr>
            <w:tcW w:w="267" w:type="pct"/>
            <w:tcBorders>
              <w:top w:val="nil"/>
              <w:left w:val="single" w:sz="8" w:space="0" w:color="auto"/>
              <w:bottom w:val="single" w:sz="8" w:space="0" w:color="auto"/>
              <w:right w:val="single" w:sz="8" w:space="0" w:color="auto"/>
            </w:tcBorders>
            <w:shd w:val="clear" w:color="auto" w:fill="E3E8ED"/>
          </w:tcPr>
          <w:p w14:paraId="3A5EE791" w14:textId="38B6587A" w:rsidR="005E4195" w:rsidRDefault="005E4195" w:rsidP="005E4195">
            <w:pPr>
              <w:jc w:val="center"/>
              <w:rPr>
                <w:b/>
                <w:bCs/>
                <w:color w:val="000000"/>
                <w:szCs w:val="20"/>
              </w:rPr>
            </w:pPr>
            <w:r>
              <w:rPr>
                <w:b/>
                <w:bCs/>
                <w:color w:val="000000"/>
                <w:szCs w:val="20"/>
              </w:rPr>
              <w:t>2.</w:t>
            </w:r>
          </w:p>
        </w:tc>
        <w:tc>
          <w:tcPr>
            <w:tcW w:w="2467" w:type="pct"/>
            <w:gridSpan w:val="6"/>
            <w:tcBorders>
              <w:top w:val="nil"/>
              <w:left w:val="single" w:sz="8" w:space="0" w:color="auto"/>
              <w:bottom w:val="single" w:sz="8" w:space="0" w:color="auto"/>
              <w:right w:val="single" w:sz="8" w:space="0" w:color="auto"/>
            </w:tcBorders>
            <w:shd w:val="clear" w:color="auto" w:fill="E3E8ED"/>
            <w:tcMar>
              <w:top w:w="0" w:type="dxa"/>
              <w:left w:w="108" w:type="dxa"/>
              <w:bottom w:w="0" w:type="dxa"/>
              <w:right w:w="108" w:type="dxa"/>
            </w:tcMar>
            <w:vAlign w:val="center"/>
            <w:hideMark/>
          </w:tcPr>
          <w:p w14:paraId="6B40C989" w14:textId="6A82E382" w:rsidR="005E4195" w:rsidRDefault="005E4195" w:rsidP="005E4195">
            <w:pPr>
              <w:rPr>
                <w:color w:val="000000"/>
              </w:rPr>
            </w:pPr>
            <w:r>
              <w:rPr>
                <w:b/>
                <w:bCs/>
                <w:color w:val="000000"/>
                <w:szCs w:val="20"/>
              </w:rPr>
              <w:t> Cercetare industrială</w:t>
            </w:r>
            <w:r>
              <w:rPr>
                <w:color w:val="000000"/>
              </w:rPr>
              <w:t> </w:t>
            </w:r>
          </w:p>
        </w:tc>
        <w:tc>
          <w:tcPr>
            <w:tcW w:w="467" w:type="pct"/>
            <w:tcBorders>
              <w:top w:val="nil"/>
              <w:left w:val="single" w:sz="8" w:space="0" w:color="auto"/>
              <w:bottom w:val="single" w:sz="8" w:space="0" w:color="auto"/>
              <w:right w:val="single" w:sz="8" w:space="0" w:color="auto"/>
            </w:tcBorders>
            <w:shd w:val="clear" w:color="auto" w:fill="E3E8ED"/>
            <w:vAlign w:val="center"/>
          </w:tcPr>
          <w:p w14:paraId="2F806DA7" w14:textId="254710AD" w:rsidR="005E4195" w:rsidRPr="000273E0" w:rsidRDefault="00A94049" w:rsidP="005E4195">
            <w:pPr>
              <w:rPr>
                <w:b/>
                <w:bCs/>
                <w:color w:val="000000"/>
              </w:rPr>
            </w:pPr>
            <w:r>
              <w:rPr>
                <w:b/>
                <w:bCs/>
                <w:color w:val="000000"/>
              </w:rPr>
              <w:t xml:space="preserve"> </w:t>
            </w:r>
            <w:r w:rsidR="005E4195">
              <w:rPr>
                <w:b/>
                <w:bCs/>
                <w:color w:val="000000"/>
              </w:rPr>
              <w:t>(2.1+2.2+...)</w:t>
            </w:r>
          </w:p>
        </w:tc>
        <w:tc>
          <w:tcPr>
            <w:tcW w:w="530" w:type="pct"/>
            <w:tcBorders>
              <w:top w:val="nil"/>
              <w:left w:val="single" w:sz="8" w:space="0" w:color="auto"/>
              <w:bottom w:val="single" w:sz="8" w:space="0" w:color="auto"/>
              <w:right w:val="single" w:sz="8" w:space="0" w:color="auto"/>
            </w:tcBorders>
            <w:shd w:val="clear" w:color="auto" w:fill="E3E8ED"/>
            <w:vAlign w:val="center"/>
          </w:tcPr>
          <w:p w14:paraId="6CFB7442" w14:textId="5D290B5B"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(2.1+2.2+...)</w:t>
            </w:r>
          </w:p>
        </w:tc>
        <w:tc>
          <w:tcPr>
            <w:tcW w:w="1255" w:type="pct"/>
            <w:gridSpan w:val="2"/>
            <w:tcBorders>
              <w:top w:val="nil"/>
              <w:left w:val="single" w:sz="8" w:space="0" w:color="auto"/>
              <w:bottom w:val="single" w:sz="8" w:space="0" w:color="auto"/>
              <w:right w:val="single" w:sz="4" w:space="0" w:color="auto"/>
            </w:tcBorders>
            <w:shd w:val="clear" w:color="auto" w:fill="E3E8ED"/>
            <w:vAlign w:val="center"/>
          </w:tcPr>
          <w:p w14:paraId="5E35911C" w14:textId="38FBF37B" w:rsidR="005E4195" w:rsidRPr="007F0470" w:rsidRDefault="00A94049" w:rsidP="005E4195">
            <w:pPr>
              <w:rPr>
                <w:b/>
                <w:bCs/>
                <w:color w:val="000000"/>
              </w:rPr>
            </w:pPr>
            <w:r>
              <w:rPr>
                <w:b/>
                <w:bCs/>
                <w:color w:val="000000"/>
              </w:rPr>
              <w:t xml:space="preserve"> </w:t>
            </w:r>
            <w:r w:rsidR="005E4195" w:rsidRPr="000273E0">
              <w:rPr>
                <w:b/>
                <w:bCs/>
                <w:color w:val="000000"/>
              </w:rPr>
              <w:t>Σ</w:t>
            </w:r>
            <w:r w:rsidR="007F0470">
              <w:rPr>
                <w:b/>
                <w:bCs/>
                <w:color w:val="000000"/>
              </w:rPr>
              <w:t xml:space="preserve"> </w:t>
            </w:r>
            <w:r w:rsidR="005E4195">
              <w:rPr>
                <w:b/>
                <w:bCs/>
                <w:color w:val="000000"/>
              </w:rPr>
              <w:t>(2.1+2.2+...)</w:t>
            </w:r>
            <w:r w:rsidR="007F0470">
              <w:rPr>
                <w:b/>
                <w:bCs/>
                <w:color w:val="000000"/>
              </w:rPr>
              <w:t xml:space="preserve"> </w:t>
            </w:r>
            <w:r w:rsidR="007F0470" w:rsidRPr="00214CE2">
              <w:rPr>
                <w:b/>
                <w:bCs/>
                <w:color w:val="C45911" w:themeColor="accent2" w:themeShade="BF"/>
                <w:lang w:val="en-US"/>
              </w:rPr>
              <w:t>&lt;= 65</w:t>
            </w:r>
            <w:proofErr w:type="gramStart"/>
            <w:r w:rsidR="007F0470" w:rsidRPr="00214CE2">
              <w:rPr>
                <w:b/>
                <w:bCs/>
                <w:color w:val="C45911" w:themeColor="accent2" w:themeShade="BF"/>
                <w:lang w:val="en-US"/>
              </w:rPr>
              <w:t>% ”</w:t>
            </w:r>
            <w:r w:rsidR="007F0470" w:rsidRPr="00214CE2">
              <w:rPr>
                <w:b/>
                <w:bCs/>
                <w:color w:val="C45911" w:themeColor="accent2" w:themeShade="BF"/>
              </w:rPr>
              <w:t>Valoare</w:t>
            </w:r>
            <w:proofErr w:type="gramEnd"/>
            <w:r w:rsidR="007F0470" w:rsidRPr="00214CE2">
              <w:rPr>
                <w:b/>
                <w:bCs/>
                <w:color w:val="C45911" w:themeColor="accent2" w:themeShade="BF"/>
              </w:rPr>
              <w:t xml:space="preserve"> totală eligibilă Σ(2.1+2.2+...)”</w:t>
            </w:r>
          </w:p>
        </w:tc>
        <w:tc>
          <w:tcPr>
            <w:tcW w:w="14" w:type="pct"/>
            <w:tcBorders>
              <w:left w:val="single" w:sz="4" w:space="0" w:color="auto"/>
            </w:tcBorders>
            <w:vAlign w:val="center"/>
            <w:hideMark/>
          </w:tcPr>
          <w:p w14:paraId="480CBD95" w14:textId="3673BBDA" w:rsidR="005E4195" w:rsidRDefault="005E4195" w:rsidP="005E4195">
            <w:pPr>
              <w:rPr>
                <w:rFonts w:ascii="Times New Roman" w:hAnsi="Times New Roman"/>
                <w:szCs w:val="20"/>
              </w:rPr>
            </w:pPr>
          </w:p>
        </w:tc>
      </w:tr>
      <w:tr w:rsidR="00214CE2" w14:paraId="19C1EA99" w14:textId="77777777" w:rsidTr="007C122F">
        <w:trPr>
          <w:trHeight w:val="300"/>
        </w:trPr>
        <w:tc>
          <w:tcPr>
            <w:tcW w:w="267" w:type="pct"/>
            <w:tcBorders>
              <w:top w:val="nil"/>
              <w:left w:val="single" w:sz="8" w:space="0" w:color="auto"/>
              <w:bottom w:val="single" w:sz="8" w:space="0" w:color="auto"/>
              <w:right w:val="single" w:sz="8" w:space="0" w:color="auto"/>
            </w:tcBorders>
          </w:tcPr>
          <w:p w14:paraId="538C2118" w14:textId="0700EC53" w:rsidR="005E4195" w:rsidRDefault="005E4195" w:rsidP="005E4195">
            <w:pPr>
              <w:jc w:val="center"/>
              <w:rPr>
                <w:b/>
                <w:bCs/>
                <w:color w:val="000000"/>
                <w:szCs w:val="20"/>
              </w:rPr>
            </w:pPr>
            <w:r>
              <w:rPr>
                <w:b/>
                <w:bCs/>
                <w:color w:val="000000"/>
                <w:szCs w:val="20"/>
              </w:rPr>
              <w:t>2.1</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034947" w14:textId="65E66A62"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7F1ED885"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5D655B34"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1468C185"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11D4C6D0"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2ADBD595"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4E9D7B90"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0A9A1344"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53E1C3E9" w14:textId="77777777" w:rsidR="005E4195" w:rsidRDefault="005E4195" w:rsidP="005E4195">
            <w:pPr>
              <w:rPr>
                <w:color w:val="000000"/>
              </w:rPr>
            </w:pPr>
          </w:p>
        </w:tc>
        <w:tc>
          <w:tcPr>
            <w:tcW w:w="14" w:type="pct"/>
            <w:tcBorders>
              <w:left w:val="single" w:sz="4" w:space="0" w:color="auto"/>
            </w:tcBorders>
            <w:vAlign w:val="center"/>
          </w:tcPr>
          <w:p w14:paraId="1725A1EE" w14:textId="738D0B93" w:rsidR="005E4195" w:rsidRDefault="005E4195" w:rsidP="005E4195">
            <w:pPr>
              <w:rPr>
                <w:rFonts w:ascii="Times New Roman" w:hAnsi="Times New Roman"/>
                <w:szCs w:val="20"/>
              </w:rPr>
            </w:pPr>
          </w:p>
        </w:tc>
      </w:tr>
      <w:tr w:rsidR="00214CE2" w14:paraId="124CD355" w14:textId="77777777" w:rsidTr="007C122F">
        <w:trPr>
          <w:trHeight w:val="300"/>
        </w:trPr>
        <w:tc>
          <w:tcPr>
            <w:tcW w:w="267" w:type="pct"/>
            <w:tcBorders>
              <w:top w:val="nil"/>
              <w:left w:val="single" w:sz="8" w:space="0" w:color="auto"/>
              <w:bottom w:val="single" w:sz="8" w:space="0" w:color="auto"/>
              <w:right w:val="single" w:sz="8" w:space="0" w:color="auto"/>
            </w:tcBorders>
          </w:tcPr>
          <w:p w14:paraId="0F088000" w14:textId="19F6EB7E" w:rsidR="005E4195" w:rsidRDefault="005E4195" w:rsidP="005E4195">
            <w:pPr>
              <w:jc w:val="center"/>
              <w:rPr>
                <w:b/>
                <w:bCs/>
                <w:color w:val="000000"/>
                <w:szCs w:val="20"/>
              </w:rPr>
            </w:pPr>
            <w:r>
              <w:rPr>
                <w:b/>
                <w:bCs/>
                <w:color w:val="000000"/>
                <w:szCs w:val="20"/>
              </w:rPr>
              <w:t>2.2</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003DA5" w14:textId="41DE7A59"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549A8B4"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45D9B8FD"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4C9A9335"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610E352A"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791A6F16"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06248F3D"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4397CE88"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31DB1A2A" w14:textId="77777777" w:rsidR="005E4195" w:rsidRDefault="005E4195" w:rsidP="005E4195">
            <w:pPr>
              <w:rPr>
                <w:color w:val="000000"/>
              </w:rPr>
            </w:pPr>
          </w:p>
        </w:tc>
        <w:tc>
          <w:tcPr>
            <w:tcW w:w="14" w:type="pct"/>
            <w:tcBorders>
              <w:left w:val="single" w:sz="4" w:space="0" w:color="auto"/>
            </w:tcBorders>
            <w:vAlign w:val="center"/>
          </w:tcPr>
          <w:p w14:paraId="3D87802B" w14:textId="3AE3AD20" w:rsidR="005E4195" w:rsidRDefault="005E4195" w:rsidP="005E4195">
            <w:pPr>
              <w:rPr>
                <w:rFonts w:ascii="Times New Roman" w:hAnsi="Times New Roman"/>
                <w:szCs w:val="20"/>
              </w:rPr>
            </w:pPr>
          </w:p>
        </w:tc>
      </w:tr>
      <w:tr w:rsidR="00214CE2" w14:paraId="2F115F39" w14:textId="77777777" w:rsidTr="007C122F">
        <w:trPr>
          <w:trHeight w:val="300"/>
        </w:trPr>
        <w:tc>
          <w:tcPr>
            <w:tcW w:w="267" w:type="pct"/>
            <w:tcBorders>
              <w:top w:val="nil"/>
              <w:left w:val="single" w:sz="8" w:space="0" w:color="auto"/>
              <w:bottom w:val="single" w:sz="8" w:space="0" w:color="auto"/>
              <w:right w:val="single" w:sz="8" w:space="0" w:color="auto"/>
            </w:tcBorders>
          </w:tcPr>
          <w:p w14:paraId="68773E97" w14:textId="66C9E6E0" w:rsidR="005E4195" w:rsidRDefault="005E4195" w:rsidP="005E4195">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D40CA6" w14:textId="54234768"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49F603DC"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7DFEFAAA"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39E3539A"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610B20EC"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02FADFBF"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D6645FA"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07976C61"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572586A6" w14:textId="77777777" w:rsidR="005E4195" w:rsidRDefault="005E4195" w:rsidP="005E4195">
            <w:pPr>
              <w:rPr>
                <w:color w:val="000000"/>
              </w:rPr>
            </w:pPr>
          </w:p>
        </w:tc>
        <w:tc>
          <w:tcPr>
            <w:tcW w:w="14" w:type="pct"/>
            <w:tcBorders>
              <w:left w:val="single" w:sz="4" w:space="0" w:color="auto"/>
            </w:tcBorders>
            <w:vAlign w:val="center"/>
          </w:tcPr>
          <w:p w14:paraId="55AB7E19" w14:textId="723732CB" w:rsidR="005E4195" w:rsidRDefault="005E4195" w:rsidP="005E4195">
            <w:pPr>
              <w:rPr>
                <w:rFonts w:ascii="Times New Roman" w:hAnsi="Times New Roman"/>
                <w:szCs w:val="20"/>
              </w:rPr>
            </w:pPr>
          </w:p>
        </w:tc>
      </w:tr>
      <w:tr w:rsidR="00214CE2" w14:paraId="5320AB70" w14:textId="77777777" w:rsidTr="00214CE2">
        <w:trPr>
          <w:trHeight w:val="300"/>
        </w:trPr>
        <w:tc>
          <w:tcPr>
            <w:tcW w:w="267" w:type="pct"/>
            <w:tcBorders>
              <w:top w:val="nil"/>
              <w:left w:val="single" w:sz="8" w:space="0" w:color="auto"/>
              <w:bottom w:val="single" w:sz="8" w:space="0" w:color="auto"/>
              <w:right w:val="single" w:sz="8" w:space="0" w:color="auto"/>
            </w:tcBorders>
            <w:shd w:val="clear" w:color="auto" w:fill="E3E8ED"/>
          </w:tcPr>
          <w:p w14:paraId="0DEDE2EC" w14:textId="40B3B047" w:rsidR="005E4195" w:rsidRDefault="005E4195" w:rsidP="005E4195">
            <w:pPr>
              <w:jc w:val="center"/>
              <w:rPr>
                <w:b/>
                <w:bCs/>
                <w:color w:val="000000"/>
                <w:szCs w:val="20"/>
              </w:rPr>
            </w:pPr>
            <w:r>
              <w:rPr>
                <w:b/>
                <w:bCs/>
                <w:color w:val="000000"/>
                <w:szCs w:val="20"/>
              </w:rPr>
              <w:t>3.</w:t>
            </w:r>
          </w:p>
        </w:tc>
        <w:tc>
          <w:tcPr>
            <w:tcW w:w="2467" w:type="pct"/>
            <w:gridSpan w:val="6"/>
            <w:tcBorders>
              <w:top w:val="nil"/>
              <w:left w:val="single" w:sz="8" w:space="0" w:color="auto"/>
              <w:bottom w:val="single" w:sz="8" w:space="0" w:color="auto"/>
              <w:right w:val="single" w:sz="8" w:space="0" w:color="auto"/>
            </w:tcBorders>
            <w:shd w:val="clear" w:color="auto" w:fill="E3E8ED"/>
            <w:tcMar>
              <w:top w:w="0" w:type="dxa"/>
              <w:left w:w="108" w:type="dxa"/>
              <w:bottom w:w="0" w:type="dxa"/>
              <w:right w:w="108" w:type="dxa"/>
            </w:tcMar>
            <w:vAlign w:val="center"/>
          </w:tcPr>
          <w:p w14:paraId="127396FD" w14:textId="41A91094" w:rsidR="005E4195" w:rsidRDefault="005E4195" w:rsidP="005E4195">
            <w:pPr>
              <w:rPr>
                <w:color w:val="000000"/>
              </w:rPr>
            </w:pPr>
            <w:r>
              <w:rPr>
                <w:b/>
                <w:bCs/>
                <w:color w:val="000000"/>
                <w:szCs w:val="20"/>
              </w:rPr>
              <w:t>Dezvoltare experimentală</w:t>
            </w:r>
          </w:p>
        </w:tc>
        <w:tc>
          <w:tcPr>
            <w:tcW w:w="467" w:type="pct"/>
            <w:tcBorders>
              <w:top w:val="nil"/>
              <w:left w:val="single" w:sz="8" w:space="0" w:color="auto"/>
              <w:bottom w:val="single" w:sz="8" w:space="0" w:color="auto"/>
              <w:right w:val="single" w:sz="8" w:space="0" w:color="auto"/>
            </w:tcBorders>
            <w:shd w:val="clear" w:color="auto" w:fill="E3E8ED"/>
            <w:vAlign w:val="center"/>
          </w:tcPr>
          <w:p w14:paraId="77743502" w14:textId="497A024B" w:rsidR="005E4195" w:rsidRPr="000273E0" w:rsidRDefault="00A94049" w:rsidP="005E4195">
            <w:pPr>
              <w:rPr>
                <w:b/>
                <w:bCs/>
                <w:color w:val="000000"/>
              </w:rPr>
            </w:pPr>
            <w:r>
              <w:rPr>
                <w:b/>
                <w:bCs/>
                <w:color w:val="000000"/>
              </w:rPr>
              <w:t xml:space="preserve"> </w:t>
            </w:r>
            <w:r w:rsidR="005E4195">
              <w:rPr>
                <w:b/>
                <w:bCs/>
                <w:color w:val="000000"/>
              </w:rPr>
              <w:t>(3.1+3.2+...)</w:t>
            </w:r>
          </w:p>
        </w:tc>
        <w:tc>
          <w:tcPr>
            <w:tcW w:w="530" w:type="pct"/>
            <w:tcBorders>
              <w:top w:val="nil"/>
              <w:left w:val="single" w:sz="8" w:space="0" w:color="auto"/>
              <w:bottom w:val="single" w:sz="8" w:space="0" w:color="auto"/>
              <w:right w:val="single" w:sz="8" w:space="0" w:color="auto"/>
            </w:tcBorders>
            <w:shd w:val="clear" w:color="auto" w:fill="E3E8ED"/>
            <w:vAlign w:val="center"/>
          </w:tcPr>
          <w:p w14:paraId="40228A68" w14:textId="385B5C8A"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(3.1+3.2+...)</w:t>
            </w:r>
          </w:p>
        </w:tc>
        <w:tc>
          <w:tcPr>
            <w:tcW w:w="1255" w:type="pct"/>
            <w:gridSpan w:val="2"/>
            <w:tcBorders>
              <w:top w:val="nil"/>
              <w:left w:val="single" w:sz="8" w:space="0" w:color="auto"/>
              <w:bottom w:val="single" w:sz="8" w:space="0" w:color="auto"/>
              <w:right w:val="single" w:sz="4" w:space="0" w:color="auto"/>
            </w:tcBorders>
            <w:shd w:val="clear" w:color="auto" w:fill="E3E8ED"/>
            <w:vAlign w:val="center"/>
          </w:tcPr>
          <w:p w14:paraId="65FF2E77" w14:textId="4A7DBC78"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(3.1+3.2+...)</w:t>
            </w:r>
            <w:r w:rsidR="00214CE2">
              <w:rPr>
                <w:b/>
                <w:bCs/>
                <w:color w:val="000000"/>
              </w:rPr>
              <w:t xml:space="preserve">  </w:t>
            </w:r>
            <w:r w:rsidR="00615A2E" w:rsidRPr="00214CE2">
              <w:rPr>
                <w:b/>
                <w:bCs/>
                <w:color w:val="C45911" w:themeColor="accent2" w:themeShade="BF"/>
                <w:lang w:val="en-US"/>
              </w:rPr>
              <w:t>&lt;= 40</w:t>
            </w:r>
            <w:proofErr w:type="gramStart"/>
            <w:r w:rsidR="00615A2E" w:rsidRPr="00214CE2">
              <w:rPr>
                <w:b/>
                <w:bCs/>
                <w:color w:val="C45911" w:themeColor="accent2" w:themeShade="BF"/>
                <w:lang w:val="en-US"/>
              </w:rPr>
              <w:t>% ”</w:t>
            </w:r>
            <w:r w:rsidR="00615A2E" w:rsidRPr="00214CE2">
              <w:rPr>
                <w:b/>
                <w:bCs/>
                <w:color w:val="C45911" w:themeColor="accent2" w:themeShade="BF"/>
              </w:rPr>
              <w:t>Valoare</w:t>
            </w:r>
            <w:proofErr w:type="gramEnd"/>
            <w:r w:rsidR="00615A2E" w:rsidRPr="00214CE2">
              <w:rPr>
                <w:b/>
                <w:bCs/>
                <w:color w:val="C45911" w:themeColor="accent2" w:themeShade="BF"/>
              </w:rPr>
              <w:t xml:space="preserve"> totală eligibilă Σ(3.1+3.2+...)”</w:t>
            </w:r>
          </w:p>
        </w:tc>
        <w:tc>
          <w:tcPr>
            <w:tcW w:w="14" w:type="pct"/>
            <w:tcBorders>
              <w:left w:val="single" w:sz="4" w:space="0" w:color="auto"/>
            </w:tcBorders>
            <w:vAlign w:val="center"/>
          </w:tcPr>
          <w:p w14:paraId="09A67D46" w14:textId="2402E084" w:rsidR="005E4195" w:rsidRDefault="005E4195" w:rsidP="005E4195">
            <w:pPr>
              <w:rPr>
                <w:rFonts w:ascii="Times New Roman" w:hAnsi="Times New Roman"/>
                <w:szCs w:val="20"/>
              </w:rPr>
            </w:pPr>
          </w:p>
        </w:tc>
      </w:tr>
      <w:tr w:rsidR="00214CE2" w14:paraId="17BD979E" w14:textId="77777777" w:rsidTr="007C122F">
        <w:trPr>
          <w:trHeight w:val="300"/>
        </w:trPr>
        <w:tc>
          <w:tcPr>
            <w:tcW w:w="267" w:type="pct"/>
            <w:tcBorders>
              <w:top w:val="nil"/>
              <w:left w:val="single" w:sz="8" w:space="0" w:color="auto"/>
              <w:bottom w:val="single" w:sz="8" w:space="0" w:color="auto"/>
              <w:right w:val="single" w:sz="8" w:space="0" w:color="auto"/>
            </w:tcBorders>
          </w:tcPr>
          <w:p w14:paraId="4CEDBA10" w14:textId="67039E0B" w:rsidR="005E4195" w:rsidRDefault="005E4195" w:rsidP="005E4195">
            <w:pPr>
              <w:jc w:val="center"/>
              <w:rPr>
                <w:b/>
                <w:bCs/>
                <w:color w:val="000000"/>
                <w:szCs w:val="20"/>
              </w:rPr>
            </w:pPr>
            <w:r>
              <w:rPr>
                <w:b/>
                <w:bCs/>
                <w:color w:val="000000"/>
                <w:szCs w:val="20"/>
              </w:rPr>
              <w:t>3.1</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937CEC" w14:textId="7A273373"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62C41C7"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0AE4332E"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6F8C34EA"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70D6E09A"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7E736DDA"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D4A326B"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127CEDD8"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5DBD2912" w14:textId="77777777" w:rsidR="005E4195" w:rsidRDefault="005E4195" w:rsidP="005E4195">
            <w:pPr>
              <w:rPr>
                <w:color w:val="000000"/>
              </w:rPr>
            </w:pPr>
          </w:p>
        </w:tc>
        <w:tc>
          <w:tcPr>
            <w:tcW w:w="14" w:type="pct"/>
            <w:tcBorders>
              <w:left w:val="single" w:sz="4" w:space="0" w:color="auto"/>
            </w:tcBorders>
            <w:vAlign w:val="center"/>
          </w:tcPr>
          <w:p w14:paraId="3CDD7AD2" w14:textId="50D8D996" w:rsidR="005E4195" w:rsidRDefault="005E4195" w:rsidP="005E4195">
            <w:pPr>
              <w:rPr>
                <w:rFonts w:ascii="Times New Roman" w:hAnsi="Times New Roman"/>
                <w:szCs w:val="20"/>
              </w:rPr>
            </w:pPr>
          </w:p>
        </w:tc>
      </w:tr>
      <w:tr w:rsidR="00214CE2" w14:paraId="5251F209" w14:textId="77777777" w:rsidTr="007C122F">
        <w:trPr>
          <w:trHeight w:val="300"/>
        </w:trPr>
        <w:tc>
          <w:tcPr>
            <w:tcW w:w="267" w:type="pct"/>
            <w:tcBorders>
              <w:top w:val="nil"/>
              <w:left w:val="single" w:sz="8" w:space="0" w:color="auto"/>
              <w:bottom w:val="single" w:sz="8" w:space="0" w:color="auto"/>
              <w:right w:val="single" w:sz="8" w:space="0" w:color="auto"/>
            </w:tcBorders>
          </w:tcPr>
          <w:p w14:paraId="62FFB9F5" w14:textId="1DEE7423" w:rsidR="005E4195" w:rsidRDefault="005E4195" w:rsidP="005E4195">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1945C4" w14:textId="5707D83E"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D9662EB"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7D5DAEBA"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0E052237"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75FE4935"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374B5D0E"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13DC404"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1995B6CE"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1F92BF26" w14:textId="77777777" w:rsidR="005E4195" w:rsidRDefault="005E4195" w:rsidP="005E4195">
            <w:pPr>
              <w:rPr>
                <w:color w:val="000000"/>
              </w:rPr>
            </w:pPr>
          </w:p>
        </w:tc>
        <w:tc>
          <w:tcPr>
            <w:tcW w:w="14" w:type="pct"/>
            <w:tcBorders>
              <w:left w:val="single" w:sz="4" w:space="0" w:color="auto"/>
            </w:tcBorders>
            <w:vAlign w:val="center"/>
          </w:tcPr>
          <w:p w14:paraId="5BBBE520" w14:textId="2E295BB3" w:rsidR="005E4195" w:rsidRDefault="005E4195" w:rsidP="005E4195">
            <w:pPr>
              <w:rPr>
                <w:rFonts w:ascii="Times New Roman" w:hAnsi="Times New Roman"/>
                <w:szCs w:val="20"/>
              </w:rPr>
            </w:pPr>
          </w:p>
        </w:tc>
      </w:tr>
      <w:tr w:rsidR="00214CE2" w14:paraId="2343997D" w14:textId="77777777" w:rsidTr="00214CE2">
        <w:trPr>
          <w:trHeight w:val="300"/>
        </w:trPr>
        <w:tc>
          <w:tcPr>
            <w:tcW w:w="267" w:type="pct"/>
            <w:tcBorders>
              <w:top w:val="nil"/>
              <w:left w:val="single" w:sz="8" w:space="0" w:color="auto"/>
              <w:bottom w:val="single" w:sz="8" w:space="0" w:color="auto"/>
              <w:right w:val="single" w:sz="8" w:space="0" w:color="auto"/>
            </w:tcBorders>
            <w:shd w:val="clear" w:color="auto" w:fill="E3E8ED"/>
          </w:tcPr>
          <w:p w14:paraId="67FF5DB4" w14:textId="353686E2" w:rsidR="005E4195" w:rsidRDefault="005E4195" w:rsidP="005E4195">
            <w:pPr>
              <w:jc w:val="center"/>
              <w:rPr>
                <w:b/>
                <w:bCs/>
                <w:color w:val="000000"/>
                <w:szCs w:val="20"/>
              </w:rPr>
            </w:pPr>
            <w:r>
              <w:rPr>
                <w:b/>
                <w:bCs/>
                <w:color w:val="000000"/>
                <w:szCs w:val="20"/>
              </w:rPr>
              <w:t>4.</w:t>
            </w:r>
          </w:p>
        </w:tc>
        <w:tc>
          <w:tcPr>
            <w:tcW w:w="2467" w:type="pct"/>
            <w:gridSpan w:val="6"/>
            <w:tcBorders>
              <w:top w:val="nil"/>
              <w:left w:val="single" w:sz="8" w:space="0" w:color="auto"/>
              <w:bottom w:val="single" w:sz="8" w:space="0" w:color="auto"/>
              <w:right w:val="single" w:sz="8" w:space="0" w:color="auto"/>
            </w:tcBorders>
            <w:shd w:val="clear" w:color="auto" w:fill="E3E8ED"/>
            <w:tcMar>
              <w:top w:w="0" w:type="dxa"/>
              <w:left w:w="108" w:type="dxa"/>
              <w:bottom w:w="0" w:type="dxa"/>
              <w:right w:w="108" w:type="dxa"/>
            </w:tcMar>
            <w:vAlign w:val="center"/>
          </w:tcPr>
          <w:p w14:paraId="62069855" w14:textId="078DDA61" w:rsidR="005E4195" w:rsidRDefault="005E4195" w:rsidP="005E4195">
            <w:pPr>
              <w:rPr>
                <w:color w:val="000000"/>
              </w:rPr>
            </w:pPr>
            <w:r>
              <w:rPr>
                <w:b/>
                <w:bCs/>
                <w:color w:val="000000"/>
                <w:szCs w:val="20"/>
              </w:rPr>
              <w:t>Studii de fezabilitate</w:t>
            </w:r>
          </w:p>
        </w:tc>
        <w:tc>
          <w:tcPr>
            <w:tcW w:w="467" w:type="pct"/>
            <w:tcBorders>
              <w:top w:val="nil"/>
              <w:left w:val="single" w:sz="8" w:space="0" w:color="auto"/>
              <w:bottom w:val="single" w:sz="8" w:space="0" w:color="auto"/>
              <w:right w:val="single" w:sz="8" w:space="0" w:color="auto"/>
            </w:tcBorders>
            <w:shd w:val="clear" w:color="auto" w:fill="E3E8ED"/>
            <w:vAlign w:val="center"/>
          </w:tcPr>
          <w:p w14:paraId="320EEECA" w14:textId="3F304294"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(4.1+4.2+...)</w:t>
            </w:r>
          </w:p>
        </w:tc>
        <w:tc>
          <w:tcPr>
            <w:tcW w:w="530" w:type="pct"/>
            <w:tcBorders>
              <w:top w:val="nil"/>
              <w:left w:val="single" w:sz="8" w:space="0" w:color="auto"/>
              <w:bottom w:val="single" w:sz="8" w:space="0" w:color="auto"/>
              <w:right w:val="single" w:sz="8" w:space="0" w:color="auto"/>
            </w:tcBorders>
            <w:shd w:val="clear" w:color="auto" w:fill="E3E8ED"/>
            <w:vAlign w:val="center"/>
          </w:tcPr>
          <w:p w14:paraId="01EB832B" w14:textId="23A655A4" w:rsidR="005E4195" w:rsidRPr="000273E0" w:rsidRDefault="00A94049" w:rsidP="005E4195">
            <w:pPr>
              <w:rPr>
                <w:b/>
                <w:bCs/>
                <w:color w:val="000000"/>
              </w:rPr>
            </w:pPr>
            <w:r>
              <w:rPr>
                <w:b/>
                <w:bCs/>
                <w:color w:val="000000"/>
              </w:rPr>
              <w:t xml:space="preserve"> </w:t>
            </w:r>
            <w:r w:rsidR="005E4195" w:rsidRPr="000273E0">
              <w:rPr>
                <w:b/>
                <w:bCs/>
                <w:color w:val="000000"/>
              </w:rPr>
              <w:t>Σ</w:t>
            </w:r>
            <w:r w:rsidR="005E4195">
              <w:rPr>
                <w:b/>
                <w:bCs/>
                <w:color w:val="000000"/>
              </w:rPr>
              <w:t>(4.1+4.2+...)</w:t>
            </w:r>
          </w:p>
        </w:tc>
        <w:tc>
          <w:tcPr>
            <w:tcW w:w="1255" w:type="pct"/>
            <w:gridSpan w:val="2"/>
            <w:tcBorders>
              <w:top w:val="nil"/>
              <w:left w:val="single" w:sz="8" w:space="0" w:color="auto"/>
              <w:bottom w:val="single" w:sz="8" w:space="0" w:color="auto"/>
              <w:right w:val="single" w:sz="4" w:space="0" w:color="auto"/>
            </w:tcBorders>
            <w:shd w:val="clear" w:color="auto" w:fill="E3E8ED"/>
            <w:vAlign w:val="center"/>
          </w:tcPr>
          <w:p w14:paraId="283A1629" w14:textId="7F3DB0DE" w:rsidR="005E4195" w:rsidRPr="001B197D" w:rsidRDefault="00A94049" w:rsidP="005E4195">
            <w:pPr>
              <w:rPr>
                <w:b/>
                <w:bCs/>
                <w:color w:val="000000"/>
                <w:lang w:val="en-US"/>
              </w:rPr>
            </w:pPr>
            <w:r>
              <w:rPr>
                <w:b/>
                <w:bCs/>
                <w:color w:val="000000"/>
              </w:rPr>
              <w:t xml:space="preserve"> </w:t>
            </w:r>
            <w:r w:rsidR="005E4195" w:rsidRPr="000273E0">
              <w:rPr>
                <w:b/>
                <w:bCs/>
                <w:color w:val="000000"/>
              </w:rPr>
              <w:t>Σ</w:t>
            </w:r>
            <w:r w:rsidR="005E4195">
              <w:rPr>
                <w:b/>
                <w:bCs/>
                <w:color w:val="000000"/>
              </w:rPr>
              <w:t>(4.1+4.2+...)</w:t>
            </w:r>
            <w:r w:rsidR="001B197D">
              <w:rPr>
                <w:b/>
                <w:bCs/>
                <w:color w:val="000000"/>
              </w:rPr>
              <w:t xml:space="preserve"> </w:t>
            </w:r>
            <w:r w:rsidR="001B197D" w:rsidRPr="00214CE2">
              <w:rPr>
                <w:b/>
                <w:bCs/>
                <w:i/>
                <w:iCs/>
                <w:color w:val="C45911" w:themeColor="accent2" w:themeShade="BF"/>
              </w:rPr>
              <w:t xml:space="preserve">&lt; </w:t>
            </w:r>
            <w:r w:rsidR="001B197D" w:rsidRPr="00214CE2">
              <w:rPr>
                <w:b/>
                <w:bCs/>
                <w:color w:val="C45911" w:themeColor="accent2" w:themeShade="BF"/>
              </w:rPr>
              <w:t>8.25 mil euro</w:t>
            </w:r>
            <w:r w:rsidR="00214CE2" w:rsidRPr="00214CE2">
              <w:rPr>
                <w:b/>
                <w:bCs/>
                <w:color w:val="C45911" w:themeColor="accent2" w:themeShade="BF"/>
              </w:rPr>
              <w:t>/studiu</w:t>
            </w:r>
          </w:p>
        </w:tc>
        <w:tc>
          <w:tcPr>
            <w:tcW w:w="14" w:type="pct"/>
            <w:tcBorders>
              <w:left w:val="single" w:sz="4" w:space="0" w:color="auto"/>
            </w:tcBorders>
            <w:vAlign w:val="center"/>
          </w:tcPr>
          <w:p w14:paraId="5770F3BE" w14:textId="065FB57D" w:rsidR="005E4195" w:rsidRDefault="005E4195" w:rsidP="005E4195">
            <w:pPr>
              <w:rPr>
                <w:rFonts w:ascii="Times New Roman" w:hAnsi="Times New Roman"/>
                <w:szCs w:val="20"/>
              </w:rPr>
            </w:pPr>
          </w:p>
        </w:tc>
      </w:tr>
      <w:tr w:rsidR="00214CE2" w14:paraId="3AA2475C" w14:textId="77777777" w:rsidTr="007C122F">
        <w:trPr>
          <w:trHeight w:val="300"/>
        </w:trPr>
        <w:tc>
          <w:tcPr>
            <w:tcW w:w="267" w:type="pct"/>
            <w:tcBorders>
              <w:top w:val="nil"/>
              <w:left w:val="single" w:sz="8" w:space="0" w:color="auto"/>
              <w:bottom w:val="single" w:sz="8" w:space="0" w:color="auto"/>
              <w:right w:val="single" w:sz="8" w:space="0" w:color="auto"/>
            </w:tcBorders>
          </w:tcPr>
          <w:p w14:paraId="7738B060" w14:textId="1A5224B1" w:rsidR="005E4195" w:rsidRDefault="005E4195" w:rsidP="005E4195">
            <w:pPr>
              <w:jc w:val="center"/>
              <w:rPr>
                <w:b/>
                <w:bCs/>
                <w:color w:val="000000"/>
                <w:szCs w:val="20"/>
              </w:rPr>
            </w:pPr>
            <w:r>
              <w:rPr>
                <w:b/>
                <w:bCs/>
                <w:color w:val="000000"/>
                <w:szCs w:val="20"/>
              </w:rPr>
              <w:t>4.1</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42AA58" w14:textId="4ABAB182"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18DE069"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1AE7124F"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2DB62556"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3FC31667"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3A3F562B"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AD986EA"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61989EF"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4CCD883D" w14:textId="77777777" w:rsidR="005E4195" w:rsidRDefault="005E4195" w:rsidP="005E4195">
            <w:pPr>
              <w:rPr>
                <w:color w:val="000000"/>
              </w:rPr>
            </w:pPr>
          </w:p>
        </w:tc>
        <w:tc>
          <w:tcPr>
            <w:tcW w:w="14" w:type="pct"/>
            <w:tcBorders>
              <w:left w:val="single" w:sz="4" w:space="0" w:color="auto"/>
            </w:tcBorders>
            <w:vAlign w:val="center"/>
          </w:tcPr>
          <w:p w14:paraId="03F07417" w14:textId="57182D97" w:rsidR="005E4195" w:rsidRDefault="005E4195" w:rsidP="005E4195">
            <w:pPr>
              <w:rPr>
                <w:rFonts w:ascii="Times New Roman" w:hAnsi="Times New Roman"/>
                <w:szCs w:val="20"/>
              </w:rPr>
            </w:pPr>
          </w:p>
        </w:tc>
      </w:tr>
      <w:tr w:rsidR="00214CE2" w14:paraId="64187B76" w14:textId="77777777" w:rsidTr="007C122F">
        <w:trPr>
          <w:trHeight w:val="457"/>
        </w:trPr>
        <w:tc>
          <w:tcPr>
            <w:tcW w:w="267" w:type="pct"/>
            <w:tcBorders>
              <w:top w:val="nil"/>
              <w:left w:val="single" w:sz="8" w:space="0" w:color="auto"/>
              <w:bottom w:val="single" w:sz="8" w:space="0" w:color="auto"/>
              <w:right w:val="single" w:sz="8" w:space="0" w:color="auto"/>
            </w:tcBorders>
          </w:tcPr>
          <w:p w14:paraId="472A5A6A" w14:textId="67C39692" w:rsidR="005E4195" w:rsidRDefault="005E4195" w:rsidP="005E4195">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5F6B04" w14:textId="54D33F25" w:rsidR="005E4195" w:rsidRDefault="005E4195" w:rsidP="005E4195">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7995F08"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41DF8E66"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3866A663"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5509FACE"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7AE79EAD"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2BF5DFE" w14:textId="77777777" w:rsidR="005E4195" w:rsidRDefault="005E4195" w:rsidP="005E4195">
            <w:pPr>
              <w:rPr>
                <w:color w:val="000000"/>
              </w:rPr>
            </w:pPr>
          </w:p>
        </w:tc>
        <w:tc>
          <w:tcPr>
            <w:tcW w:w="530"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2859897" w14:textId="77777777" w:rsidR="005E4195" w:rsidRDefault="005E4195" w:rsidP="005E4195">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7A3B9EFC" w14:textId="77777777" w:rsidR="005E4195" w:rsidRDefault="005E4195" w:rsidP="005E4195">
            <w:pPr>
              <w:rPr>
                <w:color w:val="000000"/>
              </w:rPr>
            </w:pPr>
          </w:p>
        </w:tc>
        <w:tc>
          <w:tcPr>
            <w:tcW w:w="14" w:type="pct"/>
            <w:tcBorders>
              <w:left w:val="single" w:sz="4" w:space="0" w:color="auto"/>
            </w:tcBorders>
            <w:vAlign w:val="center"/>
          </w:tcPr>
          <w:p w14:paraId="5C4F2A59" w14:textId="09F93E3A" w:rsidR="005E4195" w:rsidRDefault="005E4195" w:rsidP="005E4195">
            <w:pPr>
              <w:rPr>
                <w:rFonts w:ascii="Times New Roman" w:hAnsi="Times New Roman"/>
                <w:szCs w:val="20"/>
              </w:rPr>
            </w:pPr>
          </w:p>
        </w:tc>
      </w:tr>
      <w:tr w:rsidR="00214CE2" w14:paraId="0F0C9B17" w14:textId="77777777" w:rsidTr="007C122F">
        <w:trPr>
          <w:trHeight w:val="300"/>
        </w:trPr>
        <w:tc>
          <w:tcPr>
            <w:tcW w:w="267" w:type="pct"/>
            <w:tcBorders>
              <w:top w:val="nil"/>
              <w:left w:val="single" w:sz="8" w:space="0" w:color="auto"/>
              <w:bottom w:val="single" w:sz="8" w:space="0" w:color="auto"/>
              <w:right w:val="single" w:sz="4" w:space="0" w:color="auto"/>
            </w:tcBorders>
            <w:shd w:val="clear" w:color="auto" w:fill="ACB9CA" w:themeFill="text2" w:themeFillTint="66"/>
          </w:tcPr>
          <w:p w14:paraId="6DF9E0C7" w14:textId="73C2E89C" w:rsidR="005E4195" w:rsidRDefault="005E4195" w:rsidP="005E4195">
            <w:pPr>
              <w:jc w:val="center"/>
              <w:rPr>
                <w:b/>
                <w:bCs/>
                <w:color w:val="000000"/>
                <w:szCs w:val="20"/>
              </w:rPr>
            </w:pPr>
            <w:r>
              <w:rPr>
                <w:b/>
                <w:bCs/>
                <w:color w:val="000000"/>
                <w:szCs w:val="20"/>
              </w:rPr>
              <w:t>B.</w:t>
            </w:r>
          </w:p>
        </w:tc>
        <w:tc>
          <w:tcPr>
            <w:tcW w:w="1218" w:type="pct"/>
            <w:gridSpan w:val="3"/>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0E810299" w14:textId="77777777" w:rsidR="005E4195" w:rsidRPr="00021A4B" w:rsidRDefault="005E4195" w:rsidP="005E4195">
            <w:pPr>
              <w:rPr>
                <w:b/>
                <w:bCs/>
                <w:color w:val="000000"/>
                <w:szCs w:val="20"/>
              </w:rPr>
            </w:pPr>
            <w:r w:rsidRPr="00021A4B">
              <w:rPr>
                <w:b/>
                <w:bCs/>
                <w:color w:val="000000"/>
                <w:szCs w:val="20"/>
              </w:rPr>
              <w:t>Cheltuieli neeligibile </w:t>
            </w:r>
          </w:p>
        </w:tc>
        <w:tc>
          <w:tcPr>
            <w:tcW w:w="54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064D71C4" w14:textId="77777777" w:rsidR="005E4195" w:rsidRPr="00021A4B" w:rsidRDefault="005E4195" w:rsidP="005E4195">
            <w:pPr>
              <w:rPr>
                <w:b/>
                <w:bCs/>
                <w:color w:val="000000"/>
                <w:szCs w:val="20"/>
              </w:rPr>
            </w:pPr>
          </w:p>
        </w:tc>
        <w:tc>
          <w:tcPr>
            <w:tcW w:w="49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641218EF" w14:textId="77777777" w:rsidR="005E4195" w:rsidRPr="00021A4B" w:rsidRDefault="005E4195" w:rsidP="005E4195">
            <w:pPr>
              <w:rPr>
                <w:b/>
                <w:bCs/>
                <w:color w:val="000000"/>
                <w:szCs w:val="20"/>
              </w:rPr>
            </w:pPr>
          </w:p>
        </w:tc>
        <w:tc>
          <w:tcPr>
            <w:tcW w:w="21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25537386" w14:textId="77777777" w:rsidR="005E4195" w:rsidRPr="00021A4B" w:rsidRDefault="005E4195" w:rsidP="005E4195">
            <w:pPr>
              <w:rPr>
                <w:b/>
                <w:bCs/>
                <w:color w:val="000000"/>
                <w:szCs w:val="20"/>
              </w:rPr>
            </w:pPr>
          </w:p>
        </w:tc>
        <w:tc>
          <w:tcPr>
            <w:tcW w:w="46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0D83A856" w14:textId="397704FA" w:rsidR="005E4195" w:rsidRPr="00021A4B" w:rsidRDefault="00A94049" w:rsidP="005E4195">
            <w:pPr>
              <w:rPr>
                <w:b/>
                <w:bCs/>
                <w:color w:val="000000"/>
                <w:szCs w:val="20"/>
              </w:rPr>
            </w:pPr>
            <w:r>
              <w:rPr>
                <w:b/>
                <w:bCs/>
                <w:color w:val="000000"/>
              </w:rPr>
              <w:t xml:space="preserve"> </w:t>
            </w:r>
            <w:r w:rsidR="00BF1BA4" w:rsidRPr="000273E0">
              <w:rPr>
                <w:b/>
                <w:bCs/>
                <w:color w:val="000000"/>
              </w:rPr>
              <w:t>Σ</w:t>
            </w:r>
            <w:r w:rsidR="00BF1BA4">
              <w:rPr>
                <w:b/>
                <w:bCs/>
                <w:color w:val="000000"/>
              </w:rPr>
              <w:t>(5+6)</w:t>
            </w:r>
          </w:p>
        </w:tc>
        <w:tc>
          <w:tcPr>
            <w:tcW w:w="530" w:type="pct"/>
            <w:tcBorders>
              <w:top w:val="nil"/>
              <w:left w:val="single" w:sz="8" w:space="0" w:color="auto"/>
              <w:bottom w:val="single" w:sz="8" w:space="0" w:color="auto"/>
              <w:right w:val="single" w:sz="4" w:space="0" w:color="auto"/>
            </w:tcBorders>
            <w:shd w:val="clear" w:color="auto" w:fill="ACB9CA" w:themeFill="text2" w:themeFillTint="66"/>
            <w:vAlign w:val="center"/>
          </w:tcPr>
          <w:p w14:paraId="0EDD97C1" w14:textId="2606C32A" w:rsidR="005E4195" w:rsidRPr="00021A4B" w:rsidRDefault="00A94049" w:rsidP="005E4195">
            <w:pPr>
              <w:rPr>
                <w:b/>
                <w:bCs/>
                <w:color w:val="000000"/>
                <w:szCs w:val="20"/>
              </w:rPr>
            </w:pPr>
            <w:r>
              <w:rPr>
                <w:b/>
                <w:bCs/>
                <w:color w:val="000000"/>
              </w:rPr>
              <w:t xml:space="preserve"> </w:t>
            </w:r>
            <w:r w:rsidR="00BF1BA4" w:rsidRPr="000273E0">
              <w:rPr>
                <w:b/>
                <w:bCs/>
                <w:color w:val="000000"/>
              </w:rPr>
              <w:t>Σ</w:t>
            </w:r>
            <w:r w:rsidR="00BF1BA4">
              <w:rPr>
                <w:b/>
                <w:bCs/>
                <w:color w:val="000000"/>
              </w:rPr>
              <w:t>(5+6)</w:t>
            </w:r>
          </w:p>
        </w:tc>
        <w:tc>
          <w:tcPr>
            <w:tcW w:w="1255" w:type="pct"/>
            <w:gridSpan w:val="2"/>
            <w:tcBorders>
              <w:top w:val="nil"/>
              <w:left w:val="single" w:sz="8" w:space="0" w:color="auto"/>
              <w:bottom w:val="single" w:sz="8" w:space="0" w:color="auto"/>
              <w:right w:val="single" w:sz="4" w:space="0" w:color="auto"/>
            </w:tcBorders>
            <w:shd w:val="clear" w:color="auto" w:fill="ACB9CA" w:themeFill="text2" w:themeFillTint="66"/>
            <w:vAlign w:val="center"/>
          </w:tcPr>
          <w:p w14:paraId="08F6CB5B" w14:textId="6C79DBA7" w:rsidR="005E4195" w:rsidRPr="00021A4B" w:rsidRDefault="00A94049" w:rsidP="005E4195">
            <w:pPr>
              <w:rPr>
                <w:b/>
                <w:bCs/>
                <w:color w:val="000000"/>
                <w:szCs w:val="20"/>
              </w:rPr>
            </w:pPr>
            <w:r>
              <w:rPr>
                <w:b/>
                <w:bCs/>
                <w:color w:val="000000"/>
              </w:rPr>
              <w:t xml:space="preserve"> </w:t>
            </w:r>
            <w:r w:rsidR="00BF1BA4" w:rsidRPr="000273E0">
              <w:rPr>
                <w:b/>
                <w:bCs/>
                <w:color w:val="000000"/>
              </w:rPr>
              <w:t>Σ</w:t>
            </w:r>
            <w:r w:rsidR="00BF1BA4">
              <w:rPr>
                <w:b/>
                <w:bCs/>
                <w:color w:val="000000"/>
              </w:rPr>
              <w:t>(5+6)</w:t>
            </w:r>
          </w:p>
        </w:tc>
        <w:tc>
          <w:tcPr>
            <w:tcW w:w="14" w:type="pct"/>
            <w:tcBorders>
              <w:left w:val="single" w:sz="4" w:space="0" w:color="auto"/>
            </w:tcBorders>
            <w:vAlign w:val="center"/>
            <w:hideMark/>
          </w:tcPr>
          <w:p w14:paraId="7EE41528" w14:textId="373008A6" w:rsidR="005E4195" w:rsidRDefault="005E4195" w:rsidP="005E4195">
            <w:pPr>
              <w:rPr>
                <w:rFonts w:ascii="Times New Roman" w:hAnsi="Times New Roman"/>
                <w:szCs w:val="20"/>
              </w:rPr>
            </w:pPr>
          </w:p>
        </w:tc>
      </w:tr>
      <w:tr w:rsidR="00214CE2" w14:paraId="29C71AE9" w14:textId="77777777" w:rsidTr="007C122F">
        <w:trPr>
          <w:trHeight w:val="300"/>
        </w:trPr>
        <w:tc>
          <w:tcPr>
            <w:tcW w:w="267" w:type="pct"/>
            <w:tcBorders>
              <w:top w:val="nil"/>
              <w:left w:val="single" w:sz="8" w:space="0" w:color="auto"/>
              <w:bottom w:val="single" w:sz="8" w:space="0" w:color="auto"/>
              <w:right w:val="single" w:sz="8" w:space="0" w:color="auto"/>
            </w:tcBorders>
          </w:tcPr>
          <w:p w14:paraId="2042CCEC" w14:textId="78B836A2" w:rsidR="005E4195" w:rsidRDefault="005E4195" w:rsidP="005E4195">
            <w:pPr>
              <w:jc w:val="center"/>
              <w:rPr>
                <w:color w:val="000000"/>
                <w:szCs w:val="20"/>
              </w:rPr>
            </w:pPr>
            <w:r>
              <w:rPr>
                <w:color w:val="000000"/>
                <w:szCs w:val="20"/>
              </w:rPr>
              <w:t>6.</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6F44DB" w14:textId="1BFBA703" w:rsidR="005E4195" w:rsidRDefault="005E4195" w:rsidP="005E4195">
            <w:pPr>
              <w:rPr>
                <w:color w:val="000000"/>
                <w:szCs w:val="20"/>
              </w:rPr>
            </w:pPr>
            <w:r>
              <w:rPr>
                <w:color w:val="000000"/>
                <w:szCs w:val="20"/>
              </w:rPr>
              <w:t> </w:t>
            </w: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B178CC" w14:textId="77777777" w:rsidR="005E4195" w:rsidRDefault="005E4195" w:rsidP="005E4195">
            <w:pPr>
              <w:ind w:firstLine="200"/>
              <w:rPr>
                <w:b/>
                <w:bCs/>
                <w:color w:val="000000"/>
                <w:szCs w:val="20"/>
              </w:rPr>
            </w:pPr>
            <w:r>
              <w:rPr>
                <w:b/>
                <w:bCs/>
                <w:color w:val="000000"/>
                <w:szCs w:val="20"/>
              </w:rPr>
              <w:t> </w:t>
            </w: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74120A" w14:textId="77777777" w:rsidR="005E4195" w:rsidRDefault="005E4195" w:rsidP="005E4195">
            <w:pPr>
              <w:ind w:firstLine="200"/>
              <w:rPr>
                <w:b/>
                <w:bCs/>
                <w:color w:val="000000"/>
                <w:szCs w:val="20"/>
              </w:rPr>
            </w:pPr>
            <w:r>
              <w:rPr>
                <w:b/>
                <w:bCs/>
                <w:color w:val="000000"/>
                <w:szCs w:val="20"/>
              </w:rPr>
              <w:t> </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E4BAB7" w14:textId="77777777" w:rsidR="005E4195" w:rsidRDefault="005E4195" w:rsidP="005E4195">
            <w:pPr>
              <w:ind w:firstLine="200"/>
              <w:rPr>
                <w:b/>
                <w:bCs/>
                <w:color w:val="000000"/>
                <w:szCs w:val="20"/>
              </w:rPr>
            </w:pPr>
            <w:r>
              <w:rPr>
                <w:b/>
                <w:bCs/>
                <w:color w:val="000000"/>
                <w:szCs w:val="20"/>
              </w:rPr>
              <w:t> </w:t>
            </w: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DBB0FC" w14:textId="77777777" w:rsidR="005E4195" w:rsidRDefault="005E4195" w:rsidP="005E4195">
            <w:pPr>
              <w:ind w:firstLine="200"/>
              <w:jc w:val="right"/>
              <w:rPr>
                <w:color w:val="000000"/>
                <w:szCs w:val="20"/>
              </w:rPr>
            </w:pPr>
            <w:r>
              <w:rPr>
                <w:color w:val="000000"/>
                <w:szCs w:val="20"/>
              </w:rPr>
              <w:t> </w:t>
            </w: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21775B" w14:textId="77777777" w:rsidR="005E4195" w:rsidRDefault="005E4195" w:rsidP="005E4195">
            <w:pPr>
              <w:ind w:firstLine="200"/>
              <w:rPr>
                <w:b/>
                <w:bCs/>
                <w:color w:val="000000"/>
                <w:szCs w:val="20"/>
              </w:rPr>
            </w:pPr>
            <w:r>
              <w:rPr>
                <w:b/>
                <w:bCs/>
                <w:color w:val="000000"/>
                <w:szCs w:val="20"/>
              </w:rPr>
              <w:t> </w:t>
            </w: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FECC6A8" w14:textId="77777777" w:rsidR="005E4195" w:rsidRDefault="005E4195" w:rsidP="005E4195">
            <w:pPr>
              <w:rPr>
                <w:rFonts w:ascii="Calibri" w:hAnsi="Calibri"/>
                <w:color w:val="000000"/>
                <w:sz w:val="22"/>
                <w:szCs w:val="22"/>
              </w:rPr>
            </w:pPr>
            <w:r>
              <w:rPr>
                <w:color w:val="000000"/>
              </w:rPr>
              <w:t> </w:t>
            </w:r>
          </w:p>
        </w:tc>
        <w:tc>
          <w:tcPr>
            <w:tcW w:w="1785" w:type="pct"/>
            <w:gridSpan w:val="3"/>
            <w:tcBorders>
              <w:top w:val="nil"/>
              <w:left w:val="nil"/>
              <w:bottom w:val="single" w:sz="8" w:space="0" w:color="auto"/>
              <w:right w:val="single" w:sz="4" w:space="0" w:color="auto"/>
            </w:tcBorders>
            <w:shd w:val="clear" w:color="auto" w:fill="000000" w:themeFill="text1"/>
            <w:vAlign w:val="center"/>
            <w:hideMark/>
          </w:tcPr>
          <w:p w14:paraId="398E0AC0" w14:textId="77777777" w:rsidR="005E4195" w:rsidRDefault="005E4195" w:rsidP="005E4195">
            <w:pPr>
              <w:rPr>
                <w:rFonts w:eastAsiaTheme="minorHAnsi" w:cs="Calibri"/>
                <w:color w:val="000000"/>
                <w:szCs w:val="20"/>
              </w:rPr>
            </w:pPr>
          </w:p>
        </w:tc>
        <w:tc>
          <w:tcPr>
            <w:tcW w:w="14" w:type="pct"/>
            <w:tcBorders>
              <w:left w:val="single" w:sz="4" w:space="0" w:color="auto"/>
            </w:tcBorders>
            <w:vAlign w:val="center"/>
            <w:hideMark/>
          </w:tcPr>
          <w:p w14:paraId="193F3AFF" w14:textId="044B50BE" w:rsidR="005E4195" w:rsidRDefault="005E4195" w:rsidP="005E4195">
            <w:pPr>
              <w:rPr>
                <w:rFonts w:ascii="Times New Roman" w:hAnsi="Times New Roman"/>
                <w:szCs w:val="20"/>
              </w:rPr>
            </w:pPr>
          </w:p>
        </w:tc>
      </w:tr>
      <w:tr w:rsidR="007F0470" w14:paraId="140824FA" w14:textId="77777777" w:rsidTr="007C122F">
        <w:trPr>
          <w:trHeight w:val="300"/>
        </w:trPr>
        <w:tc>
          <w:tcPr>
            <w:tcW w:w="267" w:type="pct"/>
            <w:tcBorders>
              <w:top w:val="nil"/>
              <w:left w:val="single" w:sz="8" w:space="0" w:color="auto"/>
              <w:bottom w:val="single" w:sz="8" w:space="0" w:color="auto"/>
              <w:right w:val="single" w:sz="8" w:space="0" w:color="auto"/>
            </w:tcBorders>
          </w:tcPr>
          <w:p w14:paraId="5245DE97" w14:textId="2972CEAF" w:rsidR="005E4195" w:rsidRDefault="005E4195" w:rsidP="005E4195">
            <w:pPr>
              <w:jc w:val="center"/>
              <w:rPr>
                <w:color w:val="000000"/>
                <w:szCs w:val="20"/>
              </w:rPr>
            </w:pPr>
            <w:r>
              <w:rPr>
                <w:color w:val="000000"/>
                <w:szCs w:val="20"/>
              </w:rPr>
              <w:t>7.</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91D2C" w14:textId="77777777" w:rsidR="005E4195" w:rsidRDefault="005E4195" w:rsidP="005E4195">
            <w:pPr>
              <w:rPr>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0A61046B" w14:textId="77777777" w:rsidR="005E4195" w:rsidRDefault="005E4195" w:rsidP="005E4195">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46F331C5" w14:textId="77777777" w:rsidR="005E4195" w:rsidRDefault="005E4195" w:rsidP="005E4195">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7AC9358B" w14:textId="77777777" w:rsidR="005E4195" w:rsidRDefault="005E4195" w:rsidP="005E4195">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141813AE" w14:textId="77777777" w:rsidR="005E4195" w:rsidRDefault="005E4195" w:rsidP="005E4195">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7AB7A930" w14:textId="77777777" w:rsidR="005E4195" w:rsidRDefault="005E4195" w:rsidP="005E4195">
            <w:pPr>
              <w:ind w:firstLine="200"/>
              <w:rPr>
                <w:b/>
                <w:bCs/>
                <w:color w:val="000000"/>
                <w:szCs w:val="20"/>
              </w:rPr>
            </w:pPr>
          </w:p>
        </w:tc>
        <w:tc>
          <w:tcPr>
            <w:tcW w:w="467"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2E2925E" w14:textId="77777777" w:rsidR="005E4195" w:rsidRDefault="005E4195" w:rsidP="005E4195">
            <w:pPr>
              <w:rPr>
                <w:color w:val="000000"/>
              </w:rPr>
            </w:pPr>
          </w:p>
        </w:tc>
        <w:tc>
          <w:tcPr>
            <w:tcW w:w="1785" w:type="pct"/>
            <w:gridSpan w:val="3"/>
            <w:tcBorders>
              <w:top w:val="nil"/>
              <w:left w:val="nil"/>
              <w:bottom w:val="single" w:sz="8" w:space="0" w:color="auto"/>
              <w:right w:val="single" w:sz="4" w:space="0" w:color="auto"/>
            </w:tcBorders>
            <w:shd w:val="clear" w:color="auto" w:fill="000000" w:themeFill="text1"/>
            <w:vAlign w:val="center"/>
          </w:tcPr>
          <w:p w14:paraId="79160AC5" w14:textId="77777777" w:rsidR="005E4195" w:rsidRDefault="005E4195" w:rsidP="005E4195">
            <w:pPr>
              <w:rPr>
                <w:rFonts w:eastAsiaTheme="minorHAnsi" w:cs="Calibri"/>
                <w:color w:val="000000"/>
                <w:szCs w:val="20"/>
              </w:rPr>
            </w:pPr>
          </w:p>
        </w:tc>
        <w:tc>
          <w:tcPr>
            <w:tcW w:w="14" w:type="pct"/>
            <w:tcBorders>
              <w:left w:val="single" w:sz="4" w:space="0" w:color="auto"/>
            </w:tcBorders>
            <w:vAlign w:val="center"/>
          </w:tcPr>
          <w:p w14:paraId="5DA813B0" w14:textId="77777777" w:rsidR="005E4195" w:rsidRDefault="005E4195" w:rsidP="005E4195">
            <w:pPr>
              <w:rPr>
                <w:rFonts w:ascii="Times New Roman" w:hAnsi="Times New Roman"/>
                <w:szCs w:val="20"/>
              </w:rPr>
            </w:pPr>
          </w:p>
        </w:tc>
      </w:tr>
      <w:tr w:rsidR="007F0470" w14:paraId="5013E7F0" w14:textId="77777777" w:rsidTr="007C122F">
        <w:trPr>
          <w:gridAfter w:val="1"/>
          <w:wAfter w:w="14" w:type="pct"/>
          <w:trHeight w:val="300"/>
        </w:trPr>
        <w:tc>
          <w:tcPr>
            <w:tcW w:w="1192" w:type="pct"/>
            <w:gridSpan w:val="3"/>
            <w:tcBorders>
              <w:top w:val="nil"/>
              <w:left w:val="single" w:sz="8" w:space="0" w:color="auto"/>
              <w:bottom w:val="single" w:sz="8" w:space="0" w:color="auto"/>
              <w:right w:val="single" w:sz="8" w:space="0" w:color="auto"/>
            </w:tcBorders>
            <w:shd w:val="clear" w:color="auto" w:fill="D5DCE4" w:themeFill="text2" w:themeFillTint="33"/>
          </w:tcPr>
          <w:p w14:paraId="40E0E9B5" w14:textId="4183D4BA" w:rsidR="00ED2391" w:rsidRDefault="00ED2391" w:rsidP="00214CE2">
            <w:pPr>
              <w:rPr>
                <w:color w:val="000000"/>
                <w:szCs w:val="20"/>
              </w:rPr>
            </w:pPr>
            <w:r>
              <w:rPr>
                <w:b/>
                <w:bCs/>
                <w:color w:val="000000"/>
                <w:szCs w:val="20"/>
              </w:rPr>
              <w:t>TOTAL (A+B)</w:t>
            </w:r>
            <w:r>
              <w:rPr>
                <w:color w:val="000000"/>
                <w:szCs w:val="20"/>
              </w:rPr>
              <w:t> </w:t>
            </w:r>
          </w:p>
        </w:tc>
        <w:tc>
          <w:tcPr>
            <w:tcW w:w="293" w:type="pct"/>
            <w:tcBorders>
              <w:top w:val="nil"/>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0F729382" w14:textId="77777777" w:rsidR="00ED2391" w:rsidRDefault="00ED2391" w:rsidP="005E4195">
            <w:pPr>
              <w:jc w:val="right"/>
              <w:rPr>
                <w:color w:val="000000"/>
                <w:szCs w:val="20"/>
              </w:rPr>
            </w:pPr>
            <w:r>
              <w:rPr>
                <w:color w:val="000000"/>
                <w:szCs w:val="20"/>
              </w:rPr>
              <w:t> </w:t>
            </w:r>
          </w:p>
        </w:tc>
        <w:tc>
          <w:tcPr>
            <w:tcW w:w="547" w:type="pct"/>
            <w:tcBorders>
              <w:top w:val="nil"/>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39919208" w14:textId="77777777" w:rsidR="00ED2391" w:rsidRDefault="00ED2391" w:rsidP="005E4195">
            <w:pPr>
              <w:jc w:val="right"/>
              <w:rPr>
                <w:color w:val="000000"/>
                <w:szCs w:val="20"/>
              </w:rPr>
            </w:pPr>
            <w:r>
              <w:rPr>
                <w:color w:val="000000"/>
                <w:szCs w:val="20"/>
              </w:rPr>
              <w:t> </w:t>
            </w:r>
          </w:p>
        </w:tc>
        <w:tc>
          <w:tcPr>
            <w:tcW w:w="491" w:type="pct"/>
            <w:tcBorders>
              <w:top w:val="nil"/>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209C1267" w14:textId="77777777" w:rsidR="00ED2391" w:rsidRDefault="00ED2391" w:rsidP="005E4195">
            <w:pPr>
              <w:ind w:firstLine="200"/>
              <w:jc w:val="right"/>
              <w:rPr>
                <w:color w:val="000000"/>
                <w:szCs w:val="20"/>
              </w:rPr>
            </w:pPr>
            <w:r>
              <w:rPr>
                <w:color w:val="000000"/>
                <w:szCs w:val="20"/>
              </w:rPr>
              <w:t> </w:t>
            </w:r>
          </w:p>
        </w:tc>
        <w:tc>
          <w:tcPr>
            <w:tcW w:w="211" w:type="pct"/>
            <w:tcBorders>
              <w:top w:val="nil"/>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1E7AB690" w14:textId="77777777" w:rsidR="00ED2391" w:rsidRDefault="00ED2391" w:rsidP="005E4195">
            <w:pPr>
              <w:jc w:val="right"/>
              <w:rPr>
                <w:color w:val="000000"/>
                <w:szCs w:val="20"/>
              </w:rPr>
            </w:pPr>
            <w:r>
              <w:rPr>
                <w:color w:val="000000"/>
                <w:szCs w:val="20"/>
              </w:rPr>
              <w:t> </w:t>
            </w:r>
          </w:p>
        </w:tc>
        <w:tc>
          <w:tcPr>
            <w:tcW w:w="467" w:type="pct"/>
            <w:tcBorders>
              <w:top w:val="nil"/>
              <w:left w:val="nil"/>
              <w:bottom w:val="single" w:sz="8" w:space="0" w:color="auto"/>
              <w:right w:val="single" w:sz="8" w:space="0" w:color="auto"/>
            </w:tcBorders>
            <w:shd w:val="clear" w:color="auto" w:fill="D5DCE4" w:themeFill="text2" w:themeFillTint="33"/>
            <w:noWrap/>
            <w:tcMar>
              <w:top w:w="0" w:type="dxa"/>
              <w:left w:w="108" w:type="dxa"/>
              <w:bottom w:w="0" w:type="dxa"/>
              <w:right w:w="108" w:type="dxa"/>
            </w:tcMar>
            <w:vAlign w:val="bottom"/>
            <w:hideMark/>
          </w:tcPr>
          <w:p w14:paraId="64BA6E2E" w14:textId="77777777" w:rsidR="00ED2391" w:rsidRDefault="00ED2391" w:rsidP="005E4195">
            <w:pPr>
              <w:rPr>
                <w:rFonts w:ascii="Calibri" w:hAnsi="Calibri"/>
                <w:color w:val="000000"/>
                <w:sz w:val="22"/>
                <w:szCs w:val="22"/>
              </w:rPr>
            </w:pPr>
            <w:r>
              <w:rPr>
                <w:color w:val="000000"/>
              </w:rPr>
              <w:t> </w:t>
            </w:r>
          </w:p>
        </w:tc>
        <w:tc>
          <w:tcPr>
            <w:tcW w:w="530" w:type="pct"/>
            <w:tcBorders>
              <w:top w:val="nil"/>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5F21B992" w14:textId="77777777" w:rsidR="00ED2391" w:rsidRDefault="00ED2391" w:rsidP="005E4195">
            <w:pPr>
              <w:jc w:val="right"/>
              <w:rPr>
                <w:color w:val="000000"/>
                <w:szCs w:val="20"/>
              </w:rPr>
            </w:pPr>
            <w:r>
              <w:rPr>
                <w:color w:val="000000"/>
                <w:szCs w:val="20"/>
              </w:rPr>
              <w:t> </w:t>
            </w:r>
          </w:p>
        </w:tc>
        <w:tc>
          <w:tcPr>
            <w:tcW w:w="1244" w:type="pct"/>
            <w:tcBorders>
              <w:top w:val="nil"/>
              <w:left w:val="nil"/>
              <w:bottom w:val="single" w:sz="8"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BD8EE3B" w14:textId="73F44B25" w:rsidR="00460738" w:rsidRDefault="001B197D" w:rsidP="00460738">
            <w:pPr>
              <w:rPr>
                <w:color w:val="000000"/>
                <w:szCs w:val="20"/>
              </w:rPr>
            </w:pPr>
            <w:r>
              <w:rPr>
                <w:color w:val="000000"/>
                <w:szCs w:val="20"/>
              </w:rPr>
              <w:t>*</w:t>
            </w:r>
          </w:p>
        </w:tc>
        <w:tc>
          <w:tcPr>
            <w:tcW w:w="11" w:type="pct"/>
            <w:tcBorders>
              <w:left w:val="single" w:sz="4" w:space="0" w:color="auto"/>
            </w:tcBorders>
            <w:vAlign w:val="center"/>
            <w:hideMark/>
          </w:tcPr>
          <w:p w14:paraId="3C381F41" w14:textId="3D929A66" w:rsidR="00ED2391" w:rsidRDefault="00ED2391" w:rsidP="005E4195">
            <w:pPr>
              <w:rPr>
                <w:rFonts w:ascii="Times New Roman" w:hAnsi="Times New Roman"/>
                <w:szCs w:val="20"/>
              </w:rPr>
            </w:pPr>
          </w:p>
        </w:tc>
      </w:tr>
    </w:tbl>
    <w:p w14:paraId="79035090" w14:textId="57B7B116" w:rsidR="00091ABE" w:rsidRPr="00B91776" w:rsidRDefault="001B197D">
      <w:pPr>
        <w:rPr>
          <w:i/>
          <w:sz w:val="22"/>
          <w:szCs w:val="22"/>
        </w:rPr>
      </w:pPr>
      <w:r w:rsidRPr="00B91776">
        <w:rPr>
          <w:i/>
          <w:sz w:val="22"/>
          <w:szCs w:val="22"/>
        </w:rPr>
        <w:t>*</w:t>
      </w:r>
      <w:r w:rsidR="003E65F7" w:rsidRPr="00B91776">
        <w:rPr>
          <w:i/>
          <w:sz w:val="22"/>
          <w:szCs w:val="22"/>
        </w:rPr>
        <w:t>Valoarea ”</w:t>
      </w:r>
      <w:r w:rsidR="00460738" w:rsidRPr="00B91776">
        <w:rPr>
          <w:i/>
          <w:sz w:val="22"/>
          <w:szCs w:val="22"/>
        </w:rPr>
        <w:t>A</w:t>
      </w:r>
      <w:r w:rsidR="003E65F7" w:rsidRPr="00B91776">
        <w:rPr>
          <w:i/>
          <w:sz w:val="22"/>
          <w:szCs w:val="22"/>
        </w:rPr>
        <w:t xml:space="preserve">sistența financiară nerambursabilă solicitată” pentru subproiect </w:t>
      </w:r>
      <w:r w:rsidR="00460738" w:rsidRPr="00B91776">
        <w:rPr>
          <w:i/>
          <w:sz w:val="22"/>
          <w:szCs w:val="22"/>
        </w:rPr>
        <w:t>se acordă până la plafonul maxim al ajutorului de stat per beneficiar per proiect, după cum urmează:</w:t>
      </w:r>
    </w:p>
    <w:p w14:paraId="71D351F3" w14:textId="77777777" w:rsidR="00460738" w:rsidRPr="00B91776" w:rsidRDefault="00460738" w:rsidP="001B197D">
      <w:pPr>
        <w:pStyle w:val="ListParagraph"/>
        <w:numPr>
          <w:ilvl w:val="0"/>
          <w:numId w:val="38"/>
        </w:numPr>
        <w:rPr>
          <w:i/>
          <w:sz w:val="22"/>
          <w:szCs w:val="22"/>
        </w:rPr>
      </w:pPr>
      <w:r w:rsidRPr="00B91776">
        <w:rPr>
          <w:i/>
          <w:sz w:val="22"/>
          <w:szCs w:val="22"/>
        </w:rPr>
        <w:t>Maxim 55 mil euro, dacă ”Valoarea totală eligibilă” pentru categoria A.1 Cercetare fundamentală este cel puțin 50% din ”Valoare totală eligibilă pentru categoria A. Cheltuieli eligibile”</w:t>
      </w:r>
    </w:p>
    <w:p w14:paraId="17CDDDF2" w14:textId="1FDA3A36" w:rsidR="00460738" w:rsidRPr="00B91776" w:rsidRDefault="00460738" w:rsidP="001B197D">
      <w:pPr>
        <w:pStyle w:val="ListParagraph"/>
        <w:numPr>
          <w:ilvl w:val="0"/>
          <w:numId w:val="38"/>
        </w:numPr>
        <w:rPr>
          <w:i/>
          <w:sz w:val="22"/>
          <w:szCs w:val="22"/>
        </w:rPr>
      </w:pPr>
      <w:r w:rsidRPr="00B91776">
        <w:rPr>
          <w:i/>
          <w:sz w:val="22"/>
          <w:szCs w:val="22"/>
        </w:rPr>
        <w:t>Maxim 35 mil euro, dacă fie ”Valoarea totală eligibilă” pentru categoria A.2 Cercetare industrială, fie ”Valoarea totală eligibilă” cumulat pentru A.1 Cercetare fundamentală și  A.2 Cercetare industrială este cel puțin 50% din ”Valoare totală eligibilă pentru categoria A. Cheltuieli eligibile”</w:t>
      </w:r>
    </w:p>
    <w:p w14:paraId="5465DF71" w14:textId="701AA1FD" w:rsidR="00460738" w:rsidRPr="00B91776" w:rsidRDefault="00460738" w:rsidP="001B197D">
      <w:pPr>
        <w:pStyle w:val="ListParagraph"/>
        <w:numPr>
          <w:ilvl w:val="0"/>
          <w:numId w:val="38"/>
        </w:numPr>
        <w:rPr>
          <w:i/>
          <w:sz w:val="22"/>
          <w:szCs w:val="22"/>
        </w:rPr>
      </w:pPr>
      <w:r w:rsidRPr="00B91776">
        <w:rPr>
          <w:i/>
          <w:sz w:val="22"/>
          <w:szCs w:val="22"/>
        </w:rPr>
        <w:t>Maxim 25 mil euro, dacă ”Valoarea totală eligibilă” pentru categoria A.3 Dezvoltare experimentală este cel puțin 50% din ”Valoare totală eligibilă pentru categoria A. Cheltuieli eligibile”</w:t>
      </w:r>
    </w:p>
    <w:p w14:paraId="6BA67BB9" w14:textId="77777777" w:rsidR="003E65F7" w:rsidRPr="003E65F7" w:rsidRDefault="003E65F7">
      <w:pPr>
        <w:rPr>
          <w:iCs/>
          <w:sz w:val="22"/>
          <w:szCs w:val="22"/>
        </w:rPr>
      </w:pPr>
    </w:p>
    <w:p w14:paraId="0F36AC29" w14:textId="7DF3CEFC" w:rsidR="00091ABE" w:rsidRPr="003E65F7" w:rsidRDefault="00091ABE">
      <w:pPr>
        <w:rPr>
          <w:iCs/>
          <w:sz w:val="22"/>
          <w:szCs w:val="22"/>
        </w:rPr>
        <w:sectPr w:rsidR="00091ABE" w:rsidRPr="003E65F7">
          <w:headerReference w:type="default" r:id="rId14"/>
          <w:footerReference w:type="default" r:id="rId15"/>
          <w:pgSz w:w="16838" w:h="11906" w:orient="landscape"/>
          <w:pgMar w:top="1440" w:right="1138" w:bottom="1282" w:left="893" w:header="706" w:footer="446" w:gutter="0"/>
          <w:cols w:space="720"/>
          <w:formProt w:val="0"/>
          <w:docGrid w:linePitch="100" w:charSpace="8192"/>
        </w:sectPr>
      </w:pPr>
    </w:p>
    <w:p w14:paraId="3F776082" w14:textId="77777777" w:rsidR="00091ABE" w:rsidRDefault="00000000">
      <w:pPr>
        <w:pStyle w:val="Heading2"/>
        <w:rPr>
          <w:color w:val="7030A0"/>
          <w:szCs w:val="22"/>
        </w:rPr>
      </w:pPr>
      <w:bookmarkStart w:id="57" w:name="SurseFin"/>
      <w:bookmarkStart w:id="58" w:name="_Toc151027426"/>
      <w:bookmarkEnd w:id="57"/>
      <w:r>
        <w:rPr>
          <w:color w:val="7030A0"/>
          <w:szCs w:val="22"/>
        </w:rPr>
        <w:t>SURSE DE FINANŢARE A PROIECTULUI</w:t>
      </w:r>
      <w:bookmarkEnd w:id="58"/>
      <w:r>
        <w:rPr>
          <w:color w:val="7030A0"/>
          <w:szCs w:val="22"/>
        </w:rPr>
        <w:t xml:space="preserve"> </w:t>
      </w:r>
    </w:p>
    <w:p w14:paraId="61BE3D3B" w14:textId="32CD9E8B" w:rsidR="00091ABE" w:rsidRDefault="00000000">
      <w:pPr>
        <w:pStyle w:val="instruct"/>
        <w:rPr>
          <w:sz w:val="22"/>
          <w:szCs w:val="22"/>
        </w:rPr>
      </w:pPr>
      <w:r>
        <w:rPr>
          <w:sz w:val="22"/>
          <w:szCs w:val="22"/>
        </w:rPr>
        <w:t xml:space="preserve">Prezentaţi sursele de finanţare ale proiectului, ţinând cont de prevederile Ghidului </w:t>
      </w:r>
      <w:r w:rsidR="0067157E">
        <w:rPr>
          <w:sz w:val="22"/>
          <w:szCs w:val="22"/>
        </w:rPr>
        <w:t>specific</w:t>
      </w:r>
      <w:r>
        <w:rPr>
          <w:sz w:val="22"/>
          <w:szCs w:val="22"/>
        </w:rPr>
        <w:t>.</w:t>
      </w:r>
    </w:p>
    <w:p w14:paraId="5A3FF0C0" w14:textId="77777777" w:rsidR="00091ABE" w:rsidRDefault="00091ABE">
      <w:pPr>
        <w:pStyle w:val="instruct"/>
        <w:rPr>
          <w:sz w:val="22"/>
          <w:szCs w:val="22"/>
        </w:rPr>
      </w:pPr>
    </w:p>
    <w:tbl>
      <w:tblPr>
        <w:tblW w:w="5000" w:type="pct"/>
        <w:tblLook w:val="04A0" w:firstRow="1" w:lastRow="0" w:firstColumn="1" w:lastColumn="0" w:noHBand="0" w:noVBand="1"/>
      </w:tblPr>
      <w:tblGrid>
        <w:gridCol w:w="1344"/>
        <w:gridCol w:w="6256"/>
        <w:gridCol w:w="1559"/>
      </w:tblGrid>
      <w:tr w:rsidR="001B197D" w14:paraId="3F840E8C" w14:textId="4C0264CE" w:rsidTr="00B91776">
        <w:trPr>
          <w:trHeight w:val="650"/>
        </w:trPr>
        <w:tc>
          <w:tcPr>
            <w:tcW w:w="734" w:type="pct"/>
            <w:tcBorders>
              <w:top w:val="single" w:sz="8" w:space="0" w:color="000000"/>
              <w:left w:val="single" w:sz="8" w:space="0" w:color="000000"/>
              <w:right w:val="single" w:sz="8" w:space="0" w:color="000000"/>
            </w:tcBorders>
            <w:shd w:val="clear" w:color="000000" w:fill="C0C0C0"/>
            <w:vAlign w:val="center"/>
          </w:tcPr>
          <w:p w14:paraId="6203DA4D" w14:textId="77777777" w:rsidR="001B197D" w:rsidRDefault="001B197D">
            <w:pPr>
              <w:widowControl w:val="0"/>
              <w:spacing w:before="0" w:after="0"/>
              <w:rPr>
                <w:rFonts w:cs="Calibri"/>
                <w:b/>
                <w:bCs/>
                <w:color w:val="000000"/>
                <w:sz w:val="22"/>
                <w:szCs w:val="22"/>
                <w:lang w:val="en-US"/>
              </w:rPr>
            </w:pPr>
            <w:r>
              <w:rPr>
                <w:rFonts w:cs="Calibri"/>
                <w:b/>
                <w:bCs/>
                <w:color w:val="000000"/>
                <w:sz w:val="22"/>
                <w:szCs w:val="22"/>
                <w:lang w:val="en-US"/>
              </w:rPr>
              <w:t>NR. CRT.</w:t>
            </w:r>
          </w:p>
        </w:tc>
        <w:tc>
          <w:tcPr>
            <w:tcW w:w="3415" w:type="pct"/>
            <w:tcBorders>
              <w:top w:val="single" w:sz="8" w:space="0" w:color="000000"/>
              <w:right w:val="single" w:sz="8" w:space="0" w:color="000000"/>
            </w:tcBorders>
            <w:shd w:val="clear" w:color="000000" w:fill="C0C0C0"/>
            <w:vAlign w:val="center"/>
          </w:tcPr>
          <w:p w14:paraId="48DAB309" w14:textId="77777777" w:rsidR="001B197D" w:rsidRDefault="001B197D">
            <w:pPr>
              <w:widowControl w:val="0"/>
              <w:spacing w:before="0" w:after="0"/>
              <w:rPr>
                <w:rFonts w:cs="Calibri"/>
                <w:b/>
                <w:bCs/>
                <w:color w:val="000000"/>
                <w:sz w:val="22"/>
                <w:szCs w:val="22"/>
                <w:lang w:val="en-US"/>
              </w:rPr>
            </w:pPr>
            <w:r>
              <w:rPr>
                <w:rFonts w:cs="Calibri"/>
                <w:b/>
                <w:bCs/>
                <w:color w:val="000000"/>
                <w:sz w:val="22"/>
                <w:szCs w:val="22"/>
                <w:lang w:val="en-US"/>
              </w:rPr>
              <w:t>SURSE DE FINANŢARE</w:t>
            </w:r>
          </w:p>
        </w:tc>
        <w:tc>
          <w:tcPr>
            <w:tcW w:w="851" w:type="pct"/>
            <w:tcBorders>
              <w:top w:val="single" w:sz="8" w:space="0" w:color="000000"/>
              <w:right w:val="single" w:sz="8" w:space="0" w:color="000000"/>
            </w:tcBorders>
            <w:shd w:val="clear" w:color="000000" w:fill="C0C0C0"/>
            <w:vAlign w:val="center"/>
          </w:tcPr>
          <w:p w14:paraId="42F20397" w14:textId="2129F98C" w:rsidR="001B197D" w:rsidRDefault="001B197D" w:rsidP="00830B68">
            <w:pPr>
              <w:widowControl w:val="0"/>
              <w:spacing w:before="0" w:after="0"/>
              <w:jc w:val="center"/>
              <w:rPr>
                <w:rFonts w:cs="Calibri"/>
                <w:b/>
                <w:bCs/>
                <w:color w:val="000000"/>
                <w:sz w:val="22"/>
                <w:szCs w:val="22"/>
                <w:lang w:val="en-US"/>
              </w:rPr>
            </w:pPr>
            <w:r>
              <w:rPr>
                <w:rFonts w:cs="Calibri"/>
                <w:b/>
                <w:bCs/>
                <w:color w:val="000000"/>
                <w:sz w:val="22"/>
                <w:szCs w:val="22"/>
                <w:lang w:val="en-US"/>
              </w:rPr>
              <w:t>VALOARE</w:t>
            </w:r>
          </w:p>
        </w:tc>
      </w:tr>
      <w:tr w:rsidR="001B197D" w14:paraId="799165CB" w14:textId="5199D13A"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482ED7BE" w14:textId="77777777" w:rsidR="001B197D" w:rsidRDefault="001B197D">
            <w:pPr>
              <w:widowControl w:val="0"/>
              <w:spacing w:before="0" w:after="0"/>
              <w:rPr>
                <w:rFonts w:cs="Calibri"/>
                <w:b/>
                <w:bCs/>
                <w:color w:val="000000"/>
                <w:sz w:val="22"/>
                <w:szCs w:val="22"/>
                <w:lang w:val="en-US"/>
              </w:rPr>
            </w:pPr>
            <w:r>
              <w:rPr>
                <w:rFonts w:cs="Calibri"/>
                <w:b/>
                <w:bCs/>
                <w:color w:val="000000"/>
                <w:sz w:val="22"/>
                <w:szCs w:val="22"/>
                <w:lang w:val="en-US"/>
              </w:rPr>
              <w:t>I.</w:t>
            </w:r>
          </w:p>
        </w:tc>
        <w:tc>
          <w:tcPr>
            <w:tcW w:w="3415" w:type="pct"/>
            <w:tcBorders>
              <w:bottom w:val="single" w:sz="8" w:space="0" w:color="000000"/>
              <w:right w:val="single" w:sz="8" w:space="0" w:color="000000"/>
            </w:tcBorders>
            <w:shd w:val="clear" w:color="auto" w:fill="auto"/>
            <w:vAlign w:val="center"/>
          </w:tcPr>
          <w:p w14:paraId="4817676B" w14:textId="0C2CF7C5" w:rsidR="001B197D" w:rsidRDefault="001B197D">
            <w:pPr>
              <w:widowControl w:val="0"/>
              <w:spacing w:before="0" w:after="0"/>
              <w:rPr>
                <w:rFonts w:cs="Calibri"/>
                <w:b/>
                <w:bCs/>
                <w:color w:val="000000"/>
                <w:sz w:val="22"/>
                <w:szCs w:val="22"/>
                <w:lang w:val="en-US"/>
              </w:rPr>
            </w:pPr>
            <w:proofErr w:type="spellStart"/>
            <w:r>
              <w:rPr>
                <w:rFonts w:cs="Calibri"/>
                <w:b/>
                <w:bCs/>
                <w:color w:val="000000"/>
                <w:sz w:val="22"/>
                <w:szCs w:val="22"/>
                <w:lang w:val="en-US"/>
              </w:rPr>
              <w:t>Valoarea</w:t>
            </w:r>
            <w:proofErr w:type="spellEnd"/>
            <w:r>
              <w:rPr>
                <w:rFonts w:cs="Calibri"/>
                <w:b/>
                <w:bCs/>
                <w:color w:val="000000"/>
                <w:sz w:val="22"/>
                <w:szCs w:val="22"/>
                <w:lang w:val="en-US"/>
              </w:rPr>
              <w:t xml:space="preserve"> </w:t>
            </w:r>
            <w:proofErr w:type="spellStart"/>
            <w:r>
              <w:rPr>
                <w:rFonts w:cs="Calibri"/>
                <w:b/>
                <w:bCs/>
                <w:color w:val="000000"/>
                <w:sz w:val="22"/>
                <w:szCs w:val="22"/>
                <w:lang w:val="en-US"/>
              </w:rPr>
              <w:t>totală</w:t>
            </w:r>
            <w:proofErr w:type="spellEnd"/>
            <w:r>
              <w:rPr>
                <w:rFonts w:cs="Calibri"/>
                <w:b/>
                <w:bCs/>
                <w:color w:val="000000"/>
                <w:sz w:val="22"/>
                <w:szCs w:val="22"/>
                <w:lang w:val="en-US"/>
              </w:rPr>
              <w:t xml:space="preserve"> a </w:t>
            </w:r>
            <w:proofErr w:type="spellStart"/>
            <w:r>
              <w:rPr>
                <w:rFonts w:cs="Calibri"/>
                <w:b/>
                <w:bCs/>
                <w:color w:val="000000"/>
                <w:sz w:val="22"/>
                <w:szCs w:val="22"/>
                <w:lang w:val="en-US"/>
              </w:rPr>
              <w:t>proiectului</w:t>
            </w:r>
            <w:proofErr w:type="spellEnd"/>
            <w:r>
              <w:rPr>
                <w:rFonts w:cs="Calibri"/>
                <w:b/>
                <w:bCs/>
                <w:color w:val="000000"/>
                <w:sz w:val="22"/>
                <w:szCs w:val="22"/>
                <w:vertAlign w:val="superscript"/>
                <w:lang w:val="en-US"/>
              </w:rPr>
              <w:t xml:space="preserve"> </w:t>
            </w:r>
            <w:r>
              <w:rPr>
                <w:rFonts w:cs="Calibri"/>
                <w:b/>
                <w:bCs/>
                <w:color w:val="000000"/>
                <w:sz w:val="22"/>
                <w:szCs w:val="22"/>
                <w:lang w:val="en-US"/>
              </w:rPr>
              <w:t>(1+2</w:t>
            </w:r>
            <w:r w:rsidR="00B91776">
              <w:rPr>
                <w:rFonts w:cs="Calibri"/>
                <w:b/>
                <w:bCs/>
                <w:color w:val="000000"/>
                <w:sz w:val="22"/>
                <w:szCs w:val="22"/>
                <w:lang w:val="en-US"/>
              </w:rPr>
              <w:t>+3</w:t>
            </w:r>
            <w:r>
              <w:rPr>
                <w:rFonts w:cs="Calibri"/>
                <w:b/>
                <w:bCs/>
                <w:color w:val="000000"/>
                <w:sz w:val="22"/>
                <w:szCs w:val="22"/>
                <w:lang w:val="en-US"/>
              </w:rPr>
              <w:t>), din care:</w:t>
            </w:r>
          </w:p>
        </w:tc>
        <w:tc>
          <w:tcPr>
            <w:tcW w:w="851" w:type="pct"/>
            <w:tcBorders>
              <w:bottom w:val="single" w:sz="8" w:space="0" w:color="000000"/>
              <w:right w:val="single" w:sz="8" w:space="0" w:color="000000"/>
            </w:tcBorders>
            <w:shd w:val="clear" w:color="auto" w:fill="auto"/>
            <w:vAlign w:val="center"/>
          </w:tcPr>
          <w:p w14:paraId="35761EEC" w14:textId="015EF00F" w:rsidR="001B197D" w:rsidRPr="00A94049" w:rsidRDefault="00A94049">
            <w:pPr>
              <w:widowControl w:val="0"/>
              <w:spacing w:before="0" w:after="0"/>
              <w:jc w:val="center"/>
              <w:rPr>
                <w:rFonts w:cs="Calibri"/>
                <w:i/>
                <w:iCs/>
                <w:color w:val="000000"/>
                <w:sz w:val="22"/>
                <w:szCs w:val="22"/>
                <w:lang w:val="en-US"/>
              </w:rPr>
            </w:pPr>
            <w:r w:rsidRPr="00A94049">
              <w:rPr>
                <w:rFonts w:cs="Calibri"/>
                <w:i/>
                <w:iCs/>
                <w:color w:val="000000"/>
                <w:sz w:val="22"/>
                <w:szCs w:val="22"/>
                <w:lang w:val="en-US"/>
              </w:rPr>
              <w:t>(II+III)</w:t>
            </w:r>
          </w:p>
        </w:tc>
      </w:tr>
      <w:tr w:rsidR="001B197D" w14:paraId="72C59953" w14:textId="3728F971"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59FB177A" w14:textId="77777777" w:rsidR="001B197D" w:rsidRDefault="001B197D">
            <w:pPr>
              <w:widowControl w:val="0"/>
              <w:spacing w:before="0" w:after="0"/>
              <w:rPr>
                <w:rFonts w:cs="Calibri"/>
                <w:b/>
                <w:bCs/>
                <w:color w:val="000000"/>
                <w:sz w:val="22"/>
                <w:szCs w:val="22"/>
                <w:lang w:val="en-US"/>
              </w:rPr>
            </w:pPr>
            <w:r>
              <w:rPr>
                <w:rFonts w:cs="Calibri"/>
                <w:b/>
                <w:bCs/>
                <w:color w:val="000000"/>
                <w:sz w:val="22"/>
                <w:szCs w:val="22"/>
                <w:lang w:val="en-US"/>
              </w:rPr>
              <w:t>1.</w:t>
            </w:r>
          </w:p>
        </w:tc>
        <w:tc>
          <w:tcPr>
            <w:tcW w:w="3415" w:type="pct"/>
            <w:tcBorders>
              <w:bottom w:val="single" w:sz="8" w:space="0" w:color="000000"/>
              <w:right w:val="single" w:sz="8" w:space="0" w:color="000000"/>
            </w:tcBorders>
            <w:shd w:val="clear" w:color="auto" w:fill="auto"/>
            <w:vAlign w:val="center"/>
          </w:tcPr>
          <w:p w14:paraId="10C0918B" w14:textId="1DA51AF8" w:rsidR="001B197D" w:rsidRDefault="001B197D" w:rsidP="00A94049">
            <w:pPr>
              <w:widowControl w:val="0"/>
              <w:spacing w:before="0" w:after="0"/>
              <w:ind w:left="706"/>
              <w:rPr>
                <w:rFonts w:cs="Calibri"/>
                <w:b/>
                <w:bCs/>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Pr>
                <w:rFonts w:cs="Calibri"/>
                <w:b/>
                <w:bCs/>
                <w:color w:val="000000"/>
                <w:sz w:val="22"/>
                <w:szCs w:val="22"/>
                <w:lang w:val="en-US"/>
              </w:rPr>
              <w:t>cheltuieli</w:t>
            </w:r>
            <w:proofErr w:type="spellEnd"/>
            <w:r>
              <w:rPr>
                <w:rFonts w:cs="Calibri"/>
                <w:b/>
                <w:bCs/>
                <w:color w:val="000000"/>
                <w:sz w:val="22"/>
                <w:szCs w:val="22"/>
                <w:lang w:val="en-US"/>
              </w:rPr>
              <w:t xml:space="preserve"> </w:t>
            </w:r>
            <w:proofErr w:type="spellStart"/>
            <w:r>
              <w:rPr>
                <w:rFonts w:cs="Calibri"/>
                <w:b/>
                <w:bCs/>
                <w:color w:val="000000"/>
                <w:sz w:val="22"/>
                <w:szCs w:val="22"/>
                <w:lang w:val="en-US"/>
              </w:rPr>
              <w:t>totale</w:t>
            </w:r>
            <w:proofErr w:type="spellEnd"/>
            <w:r>
              <w:rPr>
                <w:rFonts w:cs="Calibri"/>
                <w:b/>
                <w:bCs/>
                <w:color w:val="000000"/>
                <w:sz w:val="22"/>
                <w:szCs w:val="22"/>
                <w:lang w:val="en-US"/>
              </w:rPr>
              <w:t xml:space="preserve"> </w:t>
            </w:r>
            <w:proofErr w:type="spellStart"/>
            <w:r>
              <w:rPr>
                <w:rFonts w:cs="Calibri"/>
                <w:b/>
                <w:bCs/>
                <w:color w:val="000000"/>
                <w:sz w:val="22"/>
                <w:szCs w:val="22"/>
                <w:lang w:val="en-US"/>
              </w:rPr>
              <w:t>eligibile</w:t>
            </w:r>
            <w:proofErr w:type="spellEnd"/>
          </w:p>
        </w:tc>
        <w:tc>
          <w:tcPr>
            <w:tcW w:w="851" w:type="pct"/>
            <w:tcBorders>
              <w:bottom w:val="single" w:sz="8" w:space="0" w:color="000000"/>
              <w:right w:val="single" w:sz="8" w:space="0" w:color="000000"/>
            </w:tcBorders>
            <w:shd w:val="clear" w:color="auto" w:fill="auto"/>
            <w:vAlign w:val="center"/>
          </w:tcPr>
          <w:p w14:paraId="31D7378B" w14:textId="77777777" w:rsidR="001B197D" w:rsidRDefault="001B197D">
            <w:pPr>
              <w:widowControl w:val="0"/>
              <w:spacing w:before="0" w:after="0"/>
              <w:jc w:val="center"/>
              <w:rPr>
                <w:rFonts w:cs="Calibri"/>
                <w:b/>
                <w:bCs/>
                <w:color w:val="000000"/>
                <w:sz w:val="22"/>
                <w:szCs w:val="22"/>
                <w:lang w:val="en-US"/>
              </w:rPr>
            </w:pPr>
          </w:p>
        </w:tc>
      </w:tr>
      <w:tr w:rsidR="001B197D" w14:paraId="17FA133E" w14:textId="77777777"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3154C2DC" w14:textId="1B1ABD41" w:rsidR="001B197D" w:rsidRPr="00B91776" w:rsidRDefault="001B197D">
            <w:pPr>
              <w:widowControl w:val="0"/>
              <w:spacing w:before="0" w:after="0"/>
              <w:rPr>
                <w:rFonts w:cs="Calibri"/>
                <w:b/>
                <w:bCs/>
                <w:i/>
                <w:iCs/>
                <w:color w:val="000000"/>
                <w:sz w:val="22"/>
                <w:szCs w:val="22"/>
                <w:lang w:val="en-US"/>
              </w:rPr>
            </w:pPr>
            <w:r w:rsidRPr="00B91776">
              <w:rPr>
                <w:rFonts w:cs="Calibri"/>
                <w:b/>
                <w:bCs/>
                <w:i/>
                <w:iCs/>
                <w:color w:val="000000"/>
                <w:sz w:val="22"/>
                <w:szCs w:val="22"/>
                <w:lang w:val="en-US"/>
              </w:rPr>
              <w:t>2.</w:t>
            </w:r>
          </w:p>
        </w:tc>
        <w:tc>
          <w:tcPr>
            <w:tcW w:w="3415" w:type="pct"/>
            <w:tcBorders>
              <w:bottom w:val="single" w:sz="8" w:space="0" w:color="000000"/>
              <w:right w:val="single" w:sz="8" w:space="0" w:color="000000"/>
            </w:tcBorders>
            <w:shd w:val="clear" w:color="auto" w:fill="auto"/>
            <w:vAlign w:val="center"/>
          </w:tcPr>
          <w:p w14:paraId="1BC441B9" w14:textId="1358FF06" w:rsidR="001B197D" w:rsidRPr="00B91776" w:rsidRDefault="001B197D" w:rsidP="00A94049">
            <w:pPr>
              <w:widowControl w:val="0"/>
              <w:spacing w:before="0" w:after="0"/>
              <w:ind w:left="706"/>
              <w:rPr>
                <w:rFonts w:cs="Calibri"/>
                <w:b/>
                <w:bCs/>
                <w:i/>
                <w:iCs/>
                <w:color w:val="000000"/>
                <w:sz w:val="22"/>
                <w:szCs w:val="22"/>
                <w:lang w:val="en-US"/>
              </w:rPr>
            </w:pPr>
            <w:r w:rsidRPr="00B91776">
              <w:rPr>
                <w:rFonts w:cs="Calibri"/>
                <w:b/>
                <w:bCs/>
                <w:i/>
                <w:iCs/>
                <w:color w:val="000000"/>
                <w:sz w:val="22"/>
                <w:szCs w:val="22"/>
                <w:lang w:val="en-US"/>
              </w:rPr>
              <w:t xml:space="preserve">TVA </w:t>
            </w:r>
            <w:proofErr w:type="spellStart"/>
            <w:r w:rsidRPr="00B91776">
              <w:rPr>
                <w:rFonts w:cs="Calibri"/>
                <w:b/>
                <w:bCs/>
                <w:i/>
                <w:iCs/>
                <w:color w:val="000000"/>
                <w:sz w:val="22"/>
                <w:szCs w:val="22"/>
                <w:lang w:val="en-US"/>
              </w:rPr>
              <w:t>nedeductibilă</w:t>
            </w:r>
            <w:proofErr w:type="spellEnd"/>
            <w:r w:rsidRPr="00B91776">
              <w:rPr>
                <w:rFonts w:cs="Calibri"/>
                <w:b/>
                <w:bCs/>
                <w:i/>
                <w:iCs/>
                <w:color w:val="000000"/>
                <w:sz w:val="22"/>
                <w:szCs w:val="22"/>
                <w:lang w:val="en-US"/>
              </w:rPr>
              <w:t xml:space="preserve"> </w:t>
            </w:r>
            <w:proofErr w:type="spellStart"/>
            <w:r w:rsidRPr="00B91776">
              <w:rPr>
                <w:rFonts w:cs="Calibri"/>
                <w:b/>
                <w:bCs/>
                <w:i/>
                <w:iCs/>
                <w:color w:val="000000"/>
                <w:sz w:val="22"/>
                <w:szCs w:val="22"/>
                <w:lang w:val="en-US"/>
              </w:rPr>
              <w:t>aferentă</w:t>
            </w:r>
            <w:proofErr w:type="spellEnd"/>
            <w:r w:rsidRPr="00B91776">
              <w:rPr>
                <w:rFonts w:cs="Calibri"/>
                <w:b/>
                <w:bCs/>
                <w:i/>
                <w:iCs/>
                <w:color w:val="000000"/>
                <w:sz w:val="22"/>
                <w:szCs w:val="22"/>
                <w:lang w:val="en-US"/>
              </w:rPr>
              <w:t xml:space="preserve"> </w:t>
            </w:r>
            <w:proofErr w:type="spellStart"/>
            <w:r w:rsidRPr="00B91776">
              <w:rPr>
                <w:rFonts w:cs="Calibri"/>
                <w:b/>
                <w:bCs/>
                <w:i/>
                <w:iCs/>
                <w:color w:val="000000"/>
                <w:sz w:val="22"/>
                <w:szCs w:val="22"/>
                <w:lang w:val="en-US"/>
              </w:rPr>
              <w:t>cheltuielilor</w:t>
            </w:r>
            <w:proofErr w:type="spellEnd"/>
            <w:r w:rsidRPr="00B91776">
              <w:rPr>
                <w:rFonts w:cs="Calibri"/>
                <w:b/>
                <w:bCs/>
                <w:i/>
                <w:iCs/>
                <w:color w:val="000000"/>
                <w:sz w:val="22"/>
                <w:szCs w:val="22"/>
                <w:lang w:val="en-US"/>
              </w:rPr>
              <w:t xml:space="preserve"> </w:t>
            </w:r>
            <w:proofErr w:type="spellStart"/>
            <w:r w:rsidRPr="00B91776">
              <w:rPr>
                <w:rFonts w:cs="Calibri"/>
                <w:b/>
                <w:bCs/>
                <w:i/>
                <w:iCs/>
                <w:color w:val="000000"/>
                <w:sz w:val="22"/>
                <w:szCs w:val="22"/>
                <w:lang w:val="en-US"/>
              </w:rPr>
              <w:t>eligibile</w:t>
            </w:r>
            <w:proofErr w:type="spellEnd"/>
          </w:p>
        </w:tc>
        <w:tc>
          <w:tcPr>
            <w:tcW w:w="851" w:type="pct"/>
            <w:tcBorders>
              <w:bottom w:val="single" w:sz="8" w:space="0" w:color="000000"/>
              <w:right w:val="single" w:sz="8" w:space="0" w:color="000000"/>
            </w:tcBorders>
            <w:shd w:val="clear" w:color="auto" w:fill="auto"/>
            <w:vAlign w:val="center"/>
          </w:tcPr>
          <w:p w14:paraId="531A1AD7" w14:textId="77777777" w:rsidR="001B197D" w:rsidRDefault="001B197D">
            <w:pPr>
              <w:widowControl w:val="0"/>
              <w:spacing w:before="0" w:after="0"/>
              <w:jc w:val="center"/>
              <w:rPr>
                <w:rFonts w:cs="Calibri"/>
                <w:b/>
                <w:bCs/>
                <w:color w:val="000000"/>
                <w:sz w:val="22"/>
                <w:szCs w:val="22"/>
                <w:lang w:val="en-US"/>
              </w:rPr>
            </w:pPr>
          </w:p>
        </w:tc>
      </w:tr>
      <w:tr w:rsidR="001B197D" w14:paraId="4387CC62" w14:textId="77777777"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1EB384B8" w14:textId="03C427D7" w:rsidR="001B197D" w:rsidRPr="001B21A6" w:rsidRDefault="001B197D">
            <w:pPr>
              <w:widowControl w:val="0"/>
              <w:spacing w:before="0" w:after="0"/>
              <w:rPr>
                <w:rFonts w:cs="Calibri"/>
                <w:b/>
                <w:bCs/>
                <w:color w:val="000000"/>
                <w:sz w:val="22"/>
                <w:szCs w:val="22"/>
                <w:lang w:val="en-US"/>
              </w:rPr>
            </w:pPr>
            <w:r>
              <w:rPr>
                <w:rFonts w:cs="Calibri"/>
                <w:b/>
                <w:bCs/>
                <w:color w:val="000000"/>
                <w:sz w:val="22"/>
                <w:szCs w:val="22"/>
                <w:lang w:val="en-US"/>
              </w:rPr>
              <w:t>3.</w:t>
            </w:r>
          </w:p>
        </w:tc>
        <w:tc>
          <w:tcPr>
            <w:tcW w:w="3415" w:type="pct"/>
            <w:tcBorders>
              <w:bottom w:val="single" w:sz="8" w:space="0" w:color="000000"/>
              <w:right w:val="single" w:sz="8" w:space="0" w:color="000000"/>
            </w:tcBorders>
            <w:shd w:val="clear" w:color="auto" w:fill="auto"/>
            <w:vAlign w:val="center"/>
          </w:tcPr>
          <w:p w14:paraId="67F73F30" w14:textId="09B2A394" w:rsidR="001B197D" w:rsidRPr="001B21A6" w:rsidRDefault="001B197D" w:rsidP="00A94049">
            <w:pPr>
              <w:widowControl w:val="0"/>
              <w:spacing w:before="0" w:after="0"/>
              <w:ind w:left="706"/>
              <w:rPr>
                <w:rFonts w:cs="Calibri"/>
                <w:b/>
                <w:bCs/>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Pr>
                <w:rFonts w:cs="Calibri"/>
                <w:b/>
                <w:bCs/>
                <w:color w:val="000000"/>
                <w:sz w:val="22"/>
                <w:szCs w:val="22"/>
                <w:lang w:val="en-US"/>
              </w:rPr>
              <w:t>c</w:t>
            </w:r>
            <w:r w:rsidRPr="001B21A6">
              <w:rPr>
                <w:rFonts w:cs="Calibri"/>
                <w:b/>
                <w:bCs/>
                <w:color w:val="000000"/>
                <w:sz w:val="22"/>
                <w:szCs w:val="22"/>
                <w:lang w:val="en-US"/>
              </w:rPr>
              <w:t>heltuieli</w:t>
            </w:r>
            <w:proofErr w:type="spellEnd"/>
            <w:r w:rsidRPr="001B21A6">
              <w:rPr>
                <w:rFonts w:cs="Calibri"/>
                <w:b/>
                <w:bCs/>
                <w:color w:val="000000"/>
                <w:sz w:val="22"/>
                <w:szCs w:val="22"/>
                <w:lang w:val="en-US"/>
              </w:rPr>
              <w:t xml:space="preserve"> </w:t>
            </w:r>
            <w:proofErr w:type="spellStart"/>
            <w:r w:rsidRPr="001B21A6">
              <w:rPr>
                <w:rFonts w:cs="Calibri"/>
                <w:b/>
                <w:bCs/>
                <w:color w:val="000000"/>
                <w:sz w:val="22"/>
                <w:szCs w:val="22"/>
                <w:lang w:val="en-US"/>
              </w:rPr>
              <w:t>neeligibile</w:t>
            </w:r>
            <w:proofErr w:type="spellEnd"/>
          </w:p>
        </w:tc>
        <w:tc>
          <w:tcPr>
            <w:tcW w:w="851" w:type="pct"/>
            <w:tcBorders>
              <w:bottom w:val="single" w:sz="8" w:space="0" w:color="000000"/>
              <w:right w:val="single" w:sz="8" w:space="0" w:color="000000"/>
            </w:tcBorders>
            <w:shd w:val="clear" w:color="auto" w:fill="auto"/>
            <w:vAlign w:val="center"/>
          </w:tcPr>
          <w:p w14:paraId="1340050F" w14:textId="77777777" w:rsidR="001B197D" w:rsidRDefault="001B197D">
            <w:pPr>
              <w:widowControl w:val="0"/>
              <w:spacing w:before="0" w:after="0"/>
              <w:jc w:val="center"/>
              <w:rPr>
                <w:rFonts w:cs="Calibri"/>
                <w:b/>
                <w:bCs/>
                <w:color w:val="000000"/>
                <w:sz w:val="22"/>
                <w:szCs w:val="22"/>
                <w:lang w:val="en-US"/>
              </w:rPr>
            </w:pPr>
          </w:p>
        </w:tc>
      </w:tr>
      <w:tr w:rsidR="00A94049" w14:paraId="6EE2A407" w14:textId="77777777" w:rsidTr="00A94049">
        <w:trPr>
          <w:trHeight w:val="282"/>
        </w:trPr>
        <w:tc>
          <w:tcPr>
            <w:tcW w:w="5000" w:type="pct"/>
            <w:gridSpan w:val="3"/>
            <w:tcBorders>
              <w:left w:val="single" w:sz="8" w:space="0" w:color="000000"/>
              <w:bottom w:val="single" w:sz="8" w:space="0" w:color="000000"/>
              <w:right w:val="single" w:sz="8" w:space="0" w:color="000000"/>
            </w:tcBorders>
            <w:shd w:val="clear" w:color="auto" w:fill="auto"/>
            <w:vAlign w:val="center"/>
          </w:tcPr>
          <w:p w14:paraId="7DE254F8" w14:textId="77777777" w:rsidR="00A94049" w:rsidRDefault="00A94049">
            <w:pPr>
              <w:widowControl w:val="0"/>
              <w:spacing w:before="0" w:after="0"/>
              <w:jc w:val="center"/>
              <w:rPr>
                <w:rFonts w:cs="Calibri"/>
                <w:b/>
                <w:bCs/>
                <w:color w:val="000000"/>
                <w:sz w:val="22"/>
                <w:szCs w:val="22"/>
                <w:lang w:val="en-US"/>
              </w:rPr>
            </w:pPr>
          </w:p>
        </w:tc>
      </w:tr>
      <w:tr w:rsidR="001B197D" w14:paraId="6A58A09E" w14:textId="77777777"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36E371AE" w14:textId="07B3B3EF" w:rsidR="001B197D" w:rsidRDefault="00A94049">
            <w:pPr>
              <w:widowControl w:val="0"/>
              <w:spacing w:before="0" w:after="0"/>
              <w:rPr>
                <w:rFonts w:cs="Calibri"/>
                <w:b/>
                <w:bCs/>
                <w:color w:val="000000"/>
                <w:sz w:val="22"/>
                <w:szCs w:val="22"/>
                <w:lang w:val="en-US"/>
              </w:rPr>
            </w:pPr>
            <w:r>
              <w:rPr>
                <w:rFonts w:cs="Calibri"/>
                <w:b/>
                <w:bCs/>
                <w:color w:val="000000"/>
                <w:sz w:val="22"/>
                <w:szCs w:val="22"/>
                <w:lang w:val="en-US"/>
              </w:rPr>
              <w:t>II.</w:t>
            </w:r>
          </w:p>
        </w:tc>
        <w:tc>
          <w:tcPr>
            <w:tcW w:w="3415" w:type="pct"/>
            <w:tcBorders>
              <w:bottom w:val="single" w:sz="8" w:space="0" w:color="000000"/>
              <w:right w:val="single" w:sz="8" w:space="0" w:color="000000"/>
            </w:tcBorders>
            <w:shd w:val="clear" w:color="auto" w:fill="auto"/>
            <w:vAlign w:val="center"/>
          </w:tcPr>
          <w:p w14:paraId="4E8D03F1" w14:textId="11EE971C" w:rsidR="001B197D" w:rsidRDefault="001B197D">
            <w:pPr>
              <w:widowControl w:val="0"/>
              <w:spacing w:before="0" w:after="0"/>
              <w:rPr>
                <w:rFonts w:cs="Calibri"/>
                <w:b/>
                <w:bCs/>
                <w:color w:val="000000"/>
                <w:sz w:val="22"/>
                <w:szCs w:val="22"/>
                <w:lang w:val="en-US"/>
              </w:rPr>
            </w:pPr>
            <w:proofErr w:type="spellStart"/>
            <w:r w:rsidRPr="001B21A6">
              <w:rPr>
                <w:rFonts w:cs="Calibri"/>
                <w:b/>
                <w:bCs/>
                <w:color w:val="000000"/>
                <w:sz w:val="22"/>
                <w:szCs w:val="22"/>
                <w:lang w:val="en-US"/>
              </w:rPr>
              <w:t>Asistența</w:t>
            </w:r>
            <w:proofErr w:type="spellEnd"/>
            <w:r w:rsidRPr="001B21A6">
              <w:rPr>
                <w:rFonts w:cs="Calibri"/>
                <w:b/>
                <w:bCs/>
                <w:color w:val="000000"/>
                <w:sz w:val="22"/>
                <w:szCs w:val="22"/>
                <w:lang w:val="en-US"/>
              </w:rPr>
              <w:t xml:space="preserve"> </w:t>
            </w:r>
            <w:proofErr w:type="spellStart"/>
            <w:r w:rsidRPr="001B21A6">
              <w:rPr>
                <w:rFonts w:cs="Calibri"/>
                <w:b/>
                <w:bCs/>
                <w:color w:val="000000"/>
                <w:sz w:val="22"/>
                <w:szCs w:val="22"/>
                <w:lang w:val="en-US"/>
              </w:rPr>
              <w:t>financiară</w:t>
            </w:r>
            <w:proofErr w:type="spellEnd"/>
            <w:r w:rsidRPr="001B21A6">
              <w:rPr>
                <w:rFonts w:cs="Calibri"/>
                <w:b/>
                <w:bCs/>
                <w:color w:val="000000"/>
                <w:sz w:val="22"/>
                <w:szCs w:val="22"/>
                <w:lang w:val="en-US"/>
              </w:rPr>
              <w:t xml:space="preserve"> </w:t>
            </w:r>
            <w:proofErr w:type="spellStart"/>
            <w:r w:rsidRPr="001B21A6">
              <w:rPr>
                <w:rFonts w:cs="Calibri"/>
                <w:b/>
                <w:bCs/>
                <w:color w:val="000000"/>
                <w:sz w:val="22"/>
                <w:szCs w:val="22"/>
                <w:lang w:val="en-US"/>
              </w:rPr>
              <w:t>nerambursabilă</w:t>
            </w:r>
            <w:proofErr w:type="spellEnd"/>
            <w:r>
              <w:rPr>
                <w:rFonts w:cs="Calibri"/>
                <w:b/>
                <w:bCs/>
                <w:color w:val="000000"/>
                <w:sz w:val="22"/>
                <w:szCs w:val="22"/>
                <w:lang w:val="en-US"/>
              </w:rPr>
              <w:t xml:space="preserve"> (AFN)</w:t>
            </w:r>
          </w:p>
        </w:tc>
        <w:tc>
          <w:tcPr>
            <w:tcW w:w="851" w:type="pct"/>
            <w:tcBorders>
              <w:bottom w:val="single" w:sz="8" w:space="0" w:color="000000"/>
              <w:right w:val="single" w:sz="8" w:space="0" w:color="000000"/>
            </w:tcBorders>
            <w:shd w:val="clear" w:color="auto" w:fill="auto"/>
            <w:vAlign w:val="center"/>
          </w:tcPr>
          <w:p w14:paraId="12DD0554" w14:textId="77777777" w:rsidR="001B197D" w:rsidRDefault="001B197D">
            <w:pPr>
              <w:widowControl w:val="0"/>
              <w:spacing w:before="0" w:after="0"/>
              <w:jc w:val="center"/>
              <w:rPr>
                <w:rFonts w:cs="Calibri"/>
                <w:b/>
                <w:bCs/>
                <w:color w:val="000000"/>
                <w:sz w:val="22"/>
                <w:szCs w:val="22"/>
                <w:lang w:val="en-US"/>
              </w:rPr>
            </w:pPr>
          </w:p>
        </w:tc>
      </w:tr>
      <w:tr w:rsidR="001B197D" w14:paraId="2CA9BB43" w14:textId="37B0F9FE" w:rsidTr="00B91776">
        <w:trPr>
          <w:trHeight w:val="615"/>
        </w:trPr>
        <w:tc>
          <w:tcPr>
            <w:tcW w:w="734" w:type="pct"/>
            <w:tcBorders>
              <w:left w:val="single" w:sz="8" w:space="0" w:color="000000"/>
              <w:bottom w:val="single" w:sz="8" w:space="0" w:color="000000"/>
              <w:right w:val="single" w:sz="8" w:space="0" w:color="000000"/>
            </w:tcBorders>
            <w:shd w:val="clear" w:color="auto" w:fill="auto"/>
            <w:vAlign w:val="center"/>
          </w:tcPr>
          <w:p w14:paraId="2197EC8E" w14:textId="5A68637A" w:rsidR="001B197D" w:rsidRPr="001B21A6" w:rsidRDefault="00A94049" w:rsidP="001B21A6">
            <w:pPr>
              <w:widowControl w:val="0"/>
              <w:spacing w:before="0" w:after="0"/>
              <w:rPr>
                <w:rFonts w:cs="Calibri"/>
                <w:b/>
                <w:bCs/>
                <w:color w:val="000000"/>
                <w:sz w:val="22"/>
                <w:szCs w:val="22"/>
                <w:lang w:val="en-US"/>
              </w:rPr>
            </w:pPr>
            <w:r>
              <w:rPr>
                <w:rFonts w:cs="Calibri"/>
                <w:b/>
                <w:bCs/>
                <w:color w:val="000000"/>
                <w:sz w:val="22"/>
                <w:szCs w:val="22"/>
                <w:lang w:val="en-US"/>
              </w:rPr>
              <w:t>III</w:t>
            </w:r>
            <w:r w:rsidR="001B197D" w:rsidRPr="001B21A6">
              <w:rPr>
                <w:rFonts w:cs="Calibri"/>
                <w:b/>
                <w:bCs/>
                <w:color w:val="000000"/>
                <w:sz w:val="22"/>
                <w:szCs w:val="22"/>
                <w:lang w:val="en-US"/>
              </w:rPr>
              <w:t>.</w:t>
            </w:r>
          </w:p>
        </w:tc>
        <w:tc>
          <w:tcPr>
            <w:tcW w:w="3415" w:type="pct"/>
            <w:tcBorders>
              <w:bottom w:val="single" w:sz="8" w:space="0" w:color="000000"/>
              <w:right w:val="single" w:sz="8" w:space="0" w:color="000000"/>
            </w:tcBorders>
            <w:shd w:val="clear" w:color="auto" w:fill="auto"/>
            <w:vAlign w:val="center"/>
          </w:tcPr>
          <w:p w14:paraId="5C5AD089" w14:textId="73EA97B7" w:rsidR="001B197D" w:rsidRPr="001B21A6" w:rsidRDefault="001B197D" w:rsidP="001B21A6">
            <w:pPr>
              <w:widowControl w:val="0"/>
              <w:spacing w:before="0" w:after="0"/>
              <w:ind w:left="16"/>
              <w:rPr>
                <w:rFonts w:cs="Calibri"/>
                <w:b/>
                <w:bCs/>
                <w:color w:val="000000"/>
                <w:sz w:val="22"/>
                <w:szCs w:val="22"/>
                <w:lang w:val="en-US"/>
              </w:rPr>
            </w:pPr>
            <w:bookmarkStart w:id="59" w:name="_Hlk146204695"/>
            <w:proofErr w:type="spellStart"/>
            <w:r w:rsidRPr="001B21A6">
              <w:rPr>
                <w:rFonts w:cs="Calibri"/>
                <w:b/>
                <w:bCs/>
                <w:color w:val="000000"/>
                <w:sz w:val="22"/>
                <w:szCs w:val="22"/>
                <w:lang w:val="en-US"/>
              </w:rPr>
              <w:t>Valoare</w:t>
            </w:r>
            <w:proofErr w:type="spellEnd"/>
            <w:r w:rsidRPr="001B21A6">
              <w:rPr>
                <w:rFonts w:cs="Calibri"/>
                <w:b/>
                <w:bCs/>
                <w:color w:val="000000"/>
                <w:sz w:val="22"/>
                <w:szCs w:val="22"/>
                <w:lang w:val="en-US"/>
              </w:rPr>
              <w:t xml:space="preserve"> </w:t>
            </w:r>
            <w:proofErr w:type="spellStart"/>
            <w:r w:rsidRPr="001B21A6">
              <w:rPr>
                <w:rFonts w:cs="Calibri"/>
                <w:b/>
                <w:bCs/>
                <w:color w:val="000000"/>
                <w:sz w:val="22"/>
                <w:szCs w:val="22"/>
                <w:lang w:val="en-US"/>
              </w:rPr>
              <w:t>cofinanț</w:t>
            </w:r>
            <w:r w:rsidR="00223DC8">
              <w:rPr>
                <w:rFonts w:cs="Calibri"/>
                <w:b/>
                <w:bCs/>
                <w:color w:val="000000"/>
                <w:sz w:val="22"/>
                <w:szCs w:val="22"/>
                <w:lang w:val="en-US"/>
              </w:rPr>
              <w:t>are</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cheltuieli</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eligibile</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și</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finanțare</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cheltuieli</w:t>
            </w:r>
            <w:proofErr w:type="spellEnd"/>
            <w:r w:rsidR="00223DC8">
              <w:rPr>
                <w:rFonts w:cs="Calibri"/>
                <w:b/>
                <w:bCs/>
                <w:color w:val="000000"/>
                <w:sz w:val="22"/>
                <w:szCs w:val="22"/>
                <w:lang w:val="en-US"/>
              </w:rPr>
              <w:t xml:space="preserve"> </w:t>
            </w:r>
            <w:proofErr w:type="spellStart"/>
            <w:r w:rsidR="00223DC8">
              <w:rPr>
                <w:rFonts w:cs="Calibri"/>
                <w:b/>
                <w:bCs/>
                <w:color w:val="000000"/>
                <w:sz w:val="22"/>
                <w:szCs w:val="22"/>
                <w:lang w:val="en-US"/>
              </w:rPr>
              <w:t>neeligibile</w:t>
            </w:r>
            <w:proofErr w:type="spellEnd"/>
            <w:r w:rsidR="00223DC8">
              <w:rPr>
                <w:rFonts w:cs="Calibri"/>
                <w:b/>
                <w:bCs/>
                <w:color w:val="000000"/>
                <w:sz w:val="22"/>
                <w:szCs w:val="22"/>
                <w:lang w:val="en-US"/>
              </w:rPr>
              <w:t>,</w:t>
            </w:r>
            <w:r w:rsidRPr="001B21A6">
              <w:rPr>
                <w:rFonts w:cs="Calibri"/>
                <w:b/>
                <w:bCs/>
                <w:color w:val="000000"/>
                <w:sz w:val="22"/>
                <w:szCs w:val="22"/>
                <w:lang w:val="en-US"/>
              </w:rPr>
              <w:t xml:space="preserve"> </w:t>
            </w:r>
            <w:proofErr w:type="spellStart"/>
            <w:r w:rsidRPr="001B21A6">
              <w:rPr>
                <w:rFonts w:cs="Calibri"/>
                <w:b/>
                <w:bCs/>
                <w:color w:val="000000"/>
                <w:sz w:val="22"/>
                <w:szCs w:val="22"/>
                <w:lang w:val="en-US"/>
              </w:rPr>
              <w:t>asigurată</w:t>
            </w:r>
            <w:proofErr w:type="spellEnd"/>
            <w:r w:rsidRPr="001B21A6">
              <w:rPr>
                <w:rFonts w:cs="Calibri"/>
                <w:b/>
                <w:bCs/>
                <w:color w:val="000000"/>
                <w:sz w:val="22"/>
                <w:szCs w:val="22"/>
                <w:lang w:val="en-US"/>
              </w:rPr>
              <w:t xml:space="preserve"> de </w:t>
            </w:r>
            <w:proofErr w:type="spellStart"/>
            <w:r w:rsidRPr="001B21A6">
              <w:rPr>
                <w:rFonts w:cs="Calibri"/>
                <w:b/>
                <w:bCs/>
                <w:color w:val="000000"/>
                <w:sz w:val="22"/>
                <w:szCs w:val="22"/>
                <w:lang w:val="en-US"/>
              </w:rPr>
              <w:t>beneficiar</w:t>
            </w:r>
            <w:bookmarkEnd w:id="59"/>
            <w:proofErr w:type="spellEnd"/>
          </w:p>
        </w:tc>
        <w:tc>
          <w:tcPr>
            <w:tcW w:w="851" w:type="pct"/>
            <w:tcBorders>
              <w:bottom w:val="single" w:sz="8" w:space="0" w:color="000000"/>
              <w:right w:val="single" w:sz="8" w:space="0" w:color="000000"/>
            </w:tcBorders>
            <w:shd w:val="clear" w:color="auto" w:fill="auto"/>
            <w:vAlign w:val="center"/>
          </w:tcPr>
          <w:p w14:paraId="03B6A5D1" w14:textId="77777777" w:rsidR="001B197D" w:rsidRDefault="001B197D">
            <w:pPr>
              <w:widowControl w:val="0"/>
              <w:spacing w:before="0" w:after="0"/>
              <w:jc w:val="center"/>
              <w:rPr>
                <w:rFonts w:cs="Calibri"/>
                <w:b/>
                <w:bCs/>
                <w:color w:val="000000"/>
                <w:sz w:val="22"/>
                <w:szCs w:val="22"/>
                <w:lang w:val="en-US"/>
              </w:rPr>
            </w:pPr>
          </w:p>
        </w:tc>
      </w:tr>
    </w:tbl>
    <w:p w14:paraId="5E54BE0E" w14:textId="77777777" w:rsidR="00091ABE" w:rsidRDefault="00091ABE">
      <w:pPr>
        <w:pStyle w:val="Default"/>
        <w:rPr>
          <w:color w:val="7030A0"/>
          <w:szCs w:val="22"/>
          <w:highlight w:val="yellow"/>
        </w:rPr>
      </w:pPr>
    </w:p>
    <w:p w14:paraId="740BFDCB" w14:textId="5B603BFA" w:rsidR="00091ABE" w:rsidRDefault="00000000">
      <w:pPr>
        <w:pStyle w:val="Heading2"/>
        <w:numPr>
          <w:ilvl w:val="0"/>
          <w:numId w:val="0"/>
        </w:numPr>
        <w:rPr>
          <w:color w:val="7030A0"/>
          <w:szCs w:val="22"/>
        </w:rPr>
      </w:pPr>
      <w:bookmarkStart w:id="60" w:name="_Toc151027427"/>
      <w:r>
        <w:rPr>
          <w:color w:val="7030A0"/>
          <w:szCs w:val="22"/>
        </w:rPr>
        <w:t xml:space="preserve">6.3. CALENDAR ESTIMATIV PRIVIND </w:t>
      </w:r>
      <w:r w:rsidR="00DA4F10">
        <w:rPr>
          <w:color w:val="7030A0"/>
          <w:szCs w:val="22"/>
        </w:rPr>
        <w:t>CERERILE DE TRANSFER</w:t>
      </w:r>
      <w:bookmarkEnd w:id="60"/>
    </w:p>
    <w:tbl>
      <w:tblPr>
        <w:tblW w:w="9170" w:type="dxa"/>
        <w:tblLayout w:type="fixed"/>
        <w:tblLook w:val="04A0" w:firstRow="1" w:lastRow="0" w:firstColumn="1" w:lastColumn="0" w:noHBand="0" w:noVBand="1"/>
      </w:tblPr>
      <w:tblGrid>
        <w:gridCol w:w="1279"/>
        <w:gridCol w:w="3897"/>
        <w:gridCol w:w="2722"/>
        <w:gridCol w:w="1272"/>
      </w:tblGrid>
      <w:tr w:rsidR="00091ABE" w14:paraId="23C2677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3351C685" w14:textId="7CB9ECFA" w:rsidR="00091ABE" w:rsidRDefault="00000000">
            <w:pPr>
              <w:widowControl w:val="0"/>
              <w:jc w:val="both"/>
              <w:rPr>
                <w:sz w:val="22"/>
                <w:szCs w:val="22"/>
              </w:rPr>
            </w:pPr>
            <w:r>
              <w:rPr>
                <w:sz w:val="22"/>
                <w:szCs w:val="22"/>
              </w:rPr>
              <w:t>Cererea de transfer</w:t>
            </w:r>
            <w:r w:rsidR="00F72C71">
              <w:rPr>
                <w:sz w:val="22"/>
                <w:szCs w:val="22"/>
              </w:rPr>
              <w:t>*</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6339A359" w14:textId="77777777" w:rsidR="00091ABE" w:rsidRDefault="00000000">
            <w:pPr>
              <w:widowControl w:val="0"/>
              <w:jc w:val="both"/>
              <w:rPr>
                <w:sz w:val="22"/>
                <w:szCs w:val="22"/>
              </w:rPr>
            </w:pPr>
            <w:r>
              <w:rPr>
                <w:sz w:val="22"/>
                <w:szCs w:val="22"/>
              </w:rPr>
              <w:t xml:space="preserve">Perioada în care se efectuează cheltuieli eligibile: de la (luna/an) până la (lună/an) </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353C6EAA" w14:textId="77777777" w:rsidR="00091ABE" w:rsidRDefault="00000000">
            <w:pPr>
              <w:widowControl w:val="0"/>
              <w:jc w:val="both"/>
              <w:rPr>
                <w:sz w:val="22"/>
                <w:szCs w:val="22"/>
              </w:rPr>
            </w:pPr>
            <w:r>
              <w:rPr>
                <w:sz w:val="22"/>
                <w:szCs w:val="22"/>
              </w:rPr>
              <w:t>Luna calendaristică de depunere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A6E47B9" w14:textId="0AD83100" w:rsidR="00091ABE" w:rsidRDefault="00000000">
            <w:pPr>
              <w:widowControl w:val="0"/>
              <w:jc w:val="both"/>
              <w:rPr>
                <w:sz w:val="22"/>
                <w:szCs w:val="22"/>
              </w:rPr>
            </w:pPr>
            <w:r>
              <w:rPr>
                <w:sz w:val="22"/>
                <w:szCs w:val="22"/>
              </w:rPr>
              <w:t>Valoare estimată</w:t>
            </w:r>
            <w:r w:rsidR="00DA4F10">
              <w:rPr>
                <w:sz w:val="22"/>
                <w:szCs w:val="22"/>
              </w:rPr>
              <w:t>*</w:t>
            </w:r>
            <w:r w:rsidR="00F72C71">
              <w:rPr>
                <w:sz w:val="22"/>
                <w:szCs w:val="22"/>
              </w:rPr>
              <w:t>*</w:t>
            </w:r>
          </w:p>
        </w:tc>
      </w:tr>
      <w:tr w:rsidR="00091ABE" w14:paraId="3E212E37"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7408F3BC"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67B5E86"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E5EB76"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3086CADC" w14:textId="77777777" w:rsidR="00091ABE" w:rsidRDefault="00091ABE">
            <w:pPr>
              <w:widowControl w:val="0"/>
              <w:jc w:val="both"/>
              <w:rPr>
                <w:sz w:val="22"/>
                <w:szCs w:val="22"/>
              </w:rPr>
            </w:pPr>
          </w:p>
        </w:tc>
      </w:tr>
      <w:tr w:rsidR="00091ABE" w14:paraId="0816BD7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9F6DB16"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2E3F8C12"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56ED6767"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CA4C497" w14:textId="77777777" w:rsidR="00091ABE" w:rsidRDefault="00091ABE">
            <w:pPr>
              <w:widowControl w:val="0"/>
              <w:jc w:val="both"/>
              <w:rPr>
                <w:sz w:val="22"/>
                <w:szCs w:val="22"/>
              </w:rPr>
            </w:pPr>
          </w:p>
        </w:tc>
      </w:tr>
      <w:tr w:rsidR="00F72C71" w14:paraId="4C1D37F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32B532C" w14:textId="77777777" w:rsidR="00F72C71" w:rsidRDefault="00F72C71">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00228ABE" w14:textId="77777777" w:rsidR="00F72C71" w:rsidRDefault="00F72C71">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483140A3" w14:textId="77777777" w:rsidR="00F72C71" w:rsidRDefault="00F72C71">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24898E1A" w14:textId="77777777" w:rsidR="00F72C71" w:rsidRDefault="00F72C71">
            <w:pPr>
              <w:widowControl w:val="0"/>
              <w:jc w:val="both"/>
              <w:rPr>
                <w:sz w:val="22"/>
                <w:szCs w:val="22"/>
              </w:rPr>
            </w:pPr>
          </w:p>
        </w:tc>
      </w:tr>
      <w:tr w:rsidR="00091ABE" w14:paraId="04E0B82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6B6EFADB"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B9A9D18"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896D2D"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542E0773" w14:textId="77777777" w:rsidR="00091ABE" w:rsidRDefault="00091ABE">
            <w:pPr>
              <w:widowControl w:val="0"/>
              <w:jc w:val="both"/>
              <w:rPr>
                <w:sz w:val="22"/>
                <w:szCs w:val="22"/>
              </w:rPr>
            </w:pPr>
          </w:p>
        </w:tc>
      </w:tr>
    </w:tbl>
    <w:p w14:paraId="40D5ACD2" w14:textId="4ABC533B" w:rsidR="00F72C71" w:rsidRPr="00F72C71" w:rsidRDefault="00F72C71" w:rsidP="00F72C71">
      <w:pPr>
        <w:pStyle w:val="instruct"/>
        <w:jc w:val="both"/>
      </w:pPr>
      <w:r w:rsidRPr="00F72C71">
        <w:t>* Cererea de transfer viz</w:t>
      </w:r>
      <w:r>
        <w:t>e</w:t>
      </w:r>
      <w:r w:rsidRPr="00F72C71">
        <w:t>a</w:t>
      </w:r>
      <w:r>
        <w:t>ză</w:t>
      </w:r>
      <w:r w:rsidRPr="00F72C71">
        <w:t xml:space="preserve"> </w:t>
      </w:r>
      <w:r>
        <w:t xml:space="preserve">i) solicitări de acordare de avans pentru </w:t>
      </w:r>
      <w:r w:rsidRPr="00F72C71">
        <w:t>cheltuielile</w:t>
      </w:r>
      <w:r>
        <w:t xml:space="preserve"> eligibile</w:t>
      </w:r>
      <w:r w:rsidRPr="00F72C71">
        <w:t xml:space="preserve"> </w:t>
      </w:r>
      <w:r>
        <w:t xml:space="preserve">care vor fi </w:t>
      </w:r>
      <w:r w:rsidRPr="00F72C71">
        <w:t xml:space="preserve">efectuate </w:t>
      </w:r>
      <w:r>
        <w:t>după</w:t>
      </w:r>
      <w:r w:rsidRPr="00F72C71">
        <w:t xml:space="preserve"> semnarea contractului de finanțare</w:t>
      </w:r>
      <w:r>
        <w:t xml:space="preserve"> și ii) cheltuieli eligibile efectuate după</w:t>
      </w:r>
      <w:r w:rsidRPr="00F72C71">
        <w:t xml:space="preserve"> semnarea contractului de finanțare</w:t>
      </w:r>
      <w:r>
        <w:t xml:space="preserve">. Avansul acordat nu poate depăși 90% din </w:t>
      </w:r>
      <w:r w:rsidRPr="00F72C71">
        <w:t>asistența financiară nerambursabilă</w:t>
      </w:r>
      <w:r>
        <w:t xml:space="preserve"> pe an și pe total.</w:t>
      </w:r>
    </w:p>
    <w:p w14:paraId="3C053676" w14:textId="58347306" w:rsidR="00091ABE" w:rsidRDefault="00DA4F10">
      <w:pPr>
        <w:pStyle w:val="instruct"/>
        <w:rPr>
          <w:bCs/>
          <w:sz w:val="22"/>
          <w:szCs w:val="22"/>
        </w:rPr>
      </w:pPr>
      <w:r>
        <w:rPr>
          <w:bCs/>
          <w:sz w:val="22"/>
          <w:szCs w:val="22"/>
        </w:rPr>
        <w:t>*</w:t>
      </w:r>
      <w:r w:rsidR="00F72C71">
        <w:rPr>
          <w:bCs/>
          <w:sz w:val="22"/>
          <w:szCs w:val="22"/>
        </w:rPr>
        <w:t xml:space="preserve">* </w:t>
      </w:r>
      <w:r>
        <w:t xml:space="preserve">Valoarea estimată a cererilor de transfer pentru plățile solicitate în avans nu trebuie să depășească 90% din asistența financiară nerambursabilă </w:t>
      </w:r>
      <w:r w:rsidR="00F72C71">
        <w:t>pe an și pe total.</w:t>
      </w:r>
    </w:p>
    <w:p w14:paraId="00802CFA" w14:textId="77777777" w:rsidR="00DA4F10" w:rsidRDefault="00DA4F10">
      <w:pPr>
        <w:pStyle w:val="instruct"/>
        <w:rPr>
          <w:bCs/>
          <w:sz w:val="22"/>
          <w:szCs w:val="22"/>
        </w:rPr>
      </w:pPr>
    </w:p>
    <w:p w14:paraId="484A1C2B" w14:textId="77777777" w:rsidR="00DA4F10" w:rsidRDefault="00DA4F10">
      <w:pPr>
        <w:pStyle w:val="instruct"/>
        <w:rPr>
          <w:bCs/>
          <w:sz w:val="22"/>
          <w:szCs w:val="22"/>
        </w:rPr>
      </w:pPr>
    </w:p>
    <w:p w14:paraId="2F073099" w14:textId="77777777" w:rsidR="00091ABE" w:rsidRDefault="00000000">
      <w:pPr>
        <w:pStyle w:val="Heading1"/>
        <w:spacing w:before="40" w:after="40"/>
        <w:rPr>
          <w:color w:val="7030A0"/>
          <w:szCs w:val="22"/>
        </w:rPr>
      </w:pPr>
      <w:bookmarkStart w:id="61" w:name="_Toc151027428"/>
      <w:r>
        <w:rPr>
          <w:color w:val="7030A0"/>
          <w:szCs w:val="22"/>
        </w:rPr>
        <w:t>CERTIFICAREA CERERII DE FINANŢARE</w:t>
      </w:r>
      <w:bookmarkEnd w:id="61"/>
    </w:p>
    <w:p w14:paraId="41E02E5B" w14:textId="77777777" w:rsidR="00091ABE" w:rsidRDefault="00000000">
      <w:pPr>
        <w:widowControl w:val="0"/>
        <w:numPr>
          <w:ilvl w:val="0"/>
          <w:numId w:val="11"/>
        </w:numPr>
        <w:spacing w:before="40" w:after="40"/>
        <w:ind w:left="426"/>
        <w:jc w:val="both"/>
        <w:rPr>
          <w:sz w:val="22"/>
          <w:szCs w:val="22"/>
        </w:rPr>
      </w:pPr>
      <w:r>
        <w:rPr>
          <w:rFonts w:cs="Arial"/>
          <w:sz w:val="22"/>
          <w:szCs w:val="22"/>
        </w:rPr>
        <w:t xml:space="preserve">Subsemnatul .................., posesor al CI seria.........., nr................ CNP ................în calitate de reprezentant legal al ..................../ </w:t>
      </w:r>
      <w:r>
        <w:rPr>
          <w:sz w:val="22"/>
          <w:szCs w:val="22"/>
        </w:rPr>
        <w:t xml:space="preserve">confirm că informaţiile incluse în această cerere şi detaliile prezentate în documentele anexate sunt corecte şi asistenţa financiară pentru care am aplicat este necesară proiectului pentru a se derula conform descrierii. </w:t>
      </w:r>
    </w:p>
    <w:p w14:paraId="505F2B8E" w14:textId="77777777" w:rsidR="00091ABE" w:rsidRDefault="00000000">
      <w:pPr>
        <w:widowControl w:val="0"/>
        <w:numPr>
          <w:ilvl w:val="0"/>
          <w:numId w:val="11"/>
        </w:numPr>
        <w:spacing w:before="40" w:after="40"/>
        <w:ind w:left="426"/>
        <w:jc w:val="both"/>
        <w:rPr>
          <w:sz w:val="22"/>
          <w:szCs w:val="22"/>
        </w:rPr>
      </w:pPr>
      <w:r>
        <w:rPr>
          <w:sz w:val="22"/>
          <w:szCs w:val="22"/>
        </w:rPr>
        <w:t>Confirm că prezenta cerere de finanțare este elaborată în conformitate cu legislaţia naţională şi comunitară aplicabilă (inclusiv in materia achizițiilor și a conflictului de interese).</w:t>
      </w:r>
    </w:p>
    <w:p w14:paraId="6E16BFE6" w14:textId="77777777" w:rsidR="00091ABE" w:rsidRDefault="00000000">
      <w:pPr>
        <w:widowControl w:val="0"/>
        <w:numPr>
          <w:ilvl w:val="0"/>
          <w:numId w:val="11"/>
        </w:numPr>
        <w:spacing w:before="40" w:after="40"/>
        <w:ind w:left="426"/>
        <w:jc w:val="both"/>
        <w:rPr>
          <w:sz w:val="22"/>
          <w:szCs w:val="22"/>
        </w:rPr>
      </w:pPr>
      <w:r>
        <w:rPr>
          <w:sz w:val="22"/>
          <w:szCs w:val="22"/>
        </w:rPr>
        <w:t>Confirm că am luat la cunoștintă toate prevederile ghidului aplicabil apelului de proiecte......</w:t>
      </w:r>
    </w:p>
    <w:p w14:paraId="79CCC82C" w14:textId="77777777" w:rsidR="00091ABE" w:rsidRDefault="00000000">
      <w:pPr>
        <w:widowControl w:val="0"/>
        <w:numPr>
          <w:ilvl w:val="0"/>
          <w:numId w:val="11"/>
        </w:numPr>
        <w:spacing w:before="40" w:after="40"/>
        <w:ind w:left="426"/>
        <w:jc w:val="both"/>
        <w:rPr>
          <w:sz w:val="22"/>
          <w:szCs w:val="22"/>
        </w:rPr>
      </w:pPr>
      <w:r>
        <w:rPr>
          <w:sz w:val="22"/>
          <w:szCs w:val="22"/>
        </w:rPr>
        <w:t xml:space="preserve">Confirm că nu am la cunoştinţă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4028364C" w14:textId="77777777" w:rsidR="00091ABE" w:rsidRDefault="00000000">
      <w:pPr>
        <w:widowControl w:val="0"/>
        <w:numPr>
          <w:ilvl w:val="0"/>
          <w:numId w:val="11"/>
        </w:numPr>
        <w:spacing w:before="40" w:after="40"/>
        <w:ind w:left="426"/>
        <w:jc w:val="both"/>
        <w:rPr>
          <w:sz w:val="22"/>
          <w:szCs w:val="22"/>
        </w:rPr>
      </w:pPr>
      <w:r>
        <w:rPr>
          <w:sz w:val="22"/>
          <w:szCs w:val="22"/>
        </w:rPr>
        <w:t xml:space="preserve">Sunt conştient că, din punct de vedere legal şi financiar, &lt;denumire solicitant&gt; este singurul responsabil de implementarea proiectului.  </w:t>
      </w:r>
    </w:p>
    <w:p w14:paraId="2D365164" w14:textId="77777777" w:rsidR="00C538CF" w:rsidRDefault="00C538CF">
      <w:pPr>
        <w:jc w:val="both"/>
        <w:rPr>
          <w:ins w:id="62" w:author="Anca Ciocoiu" w:date="2023-10-09T15:57:00Z"/>
          <w:sz w:val="22"/>
          <w:szCs w:val="22"/>
        </w:rPr>
      </w:pPr>
    </w:p>
    <w:p w14:paraId="61B7D441" w14:textId="2E7BA983" w:rsidR="00091ABE" w:rsidRPr="003E4168" w:rsidRDefault="00000000">
      <w:pPr>
        <w:jc w:val="both"/>
        <w:rPr>
          <w:color w:val="222222"/>
          <w:sz w:val="22"/>
          <w:szCs w:val="22"/>
          <w:shd w:val="clear" w:color="auto" w:fill="FFFFFF"/>
        </w:rPr>
      </w:pPr>
      <w:r>
        <w:rPr>
          <w:sz w:val="22"/>
          <w:szCs w:val="22"/>
        </w:rPr>
        <w:t>Prezenta cerere a fost completată</w:t>
      </w:r>
      <w:r w:rsidR="003E4168">
        <w:rPr>
          <w:sz w:val="22"/>
          <w:szCs w:val="22"/>
        </w:rPr>
        <w:t xml:space="preserve"> </w:t>
      </w:r>
      <w:r w:rsidR="003E4168" w:rsidRPr="0066703A">
        <w:rPr>
          <w:color w:val="222222"/>
          <w:sz w:val="22"/>
          <w:szCs w:val="22"/>
          <w:shd w:val="clear" w:color="auto" w:fill="FFFFFF"/>
        </w:rPr>
        <w:t>cunoscând dispozițiile prevăzute de art. 326 Cod penal</w:t>
      </w:r>
      <w:r>
        <w:rPr>
          <w:sz w:val="22"/>
          <w:szCs w:val="22"/>
        </w:rPr>
        <w:t>.</w:t>
      </w:r>
    </w:p>
    <w:p w14:paraId="0DFA5B1D" w14:textId="77777777" w:rsidR="00C538CF" w:rsidRDefault="00C538CF">
      <w:pPr>
        <w:jc w:val="both"/>
        <w:rPr>
          <w:color w:val="222222"/>
          <w:sz w:val="22"/>
          <w:szCs w:val="22"/>
          <w:shd w:val="clear" w:color="auto" w:fill="FFFFFF"/>
        </w:rPr>
      </w:pPr>
    </w:p>
    <w:tbl>
      <w:tblPr>
        <w:tblW w:w="9180" w:type="dxa"/>
        <w:tblLayout w:type="fixed"/>
        <w:tblLook w:val="0000" w:firstRow="0" w:lastRow="0" w:firstColumn="0" w:lastColumn="0" w:noHBand="0" w:noVBand="0"/>
      </w:tblPr>
      <w:tblGrid>
        <w:gridCol w:w="2581"/>
        <w:gridCol w:w="6599"/>
      </w:tblGrid>
      <w:tr w:rsidR="00091ABE" w14:paraId="180BD7A7" w14:textId="77777777">
        <w:tc>
          <w:tcPr>
            <w:tcW w:w="2581" w:type="dxa"/>
          </w:tcPr>
          <w:p w14:paraId="6456A8DD" w14:textId="77777777" w:rsidR="00091ABE" w:rsidRDefault="00000000">
            <w:pPr>
              <w:widowControl w:val="0"/>
              <w:rPr>
                <w:sz w:val="22"/>
                <w:szCs w:val="22"/>
              </w:rPr>
            </w:pPr>
            <w:r>
              <w:rPr>
                <w:sz w:val="22"/>
                <w:szCs w:val="22"/>
              </w:rPr>
              <w:t>Data:</w:t>
            </w:r>
          </w:p>
          <w:p w14:paraId="6B990BA9" w14:textId="77777777" w:rsidR="00091ABE" w:rsidRDefault="00000000">
            <w:pPr>
              <w:pStyle w:val="instruct"/>
              <w:rPr>
                <w:color w:val="7030A0"/>
                <w:sz w:val="22"/>
                <w:szCs w:val="22"/>
              </w:rPr>
            </w:pPr>
            <w:r>
              <w:rPr>
                <w:color w:val="7030A0"/>
                <w:sz w:val="22"/>
                <w:szCs w:val="22"/>
              </w:rPr>
              <w:t>zz/ll/aaaa</w:t>
            </w:r>
          </w:p>
        </w:tc>
        <w:tc>
          <w:tcPr>
            <w:tcW w:w="6598" w:type="dxa"/>
          </w:tcPr>
          <w:p w14:paraId="69614961" w14:textId="77777777" w:rsidR="00091ABE" w:rsidRDefault="00000000">
            <w:pPr>
              <w:widowControl w:val="0"/>
              <w:rPr>
                <w:b/>
                <w:sz w:val="22"/>
                <w:szCs w:val="22"/>
              </w:rPr>
            </w:pPr>
            <w:r>
              <w:rPr>
                <w:b/>
                <w:sz w:val="22"/>
                <w:szCs w:val="22"/>
              </w:rPr>
              <w:t>Prenumele şi numele solicitantului / liderului de parteneriat</w:t>
            </w:r>
          </w:p>
          <w:p w14:paraId="5448F929" w14:textId="77777777" w:rsidR="00091ABE" w:rsidRDefault="00000000">
            <w:pPr>
              <w:pStyle w:val="instruct"/>
              <w:rPr>
                <w:color w:val="7030A0"/>
                <w:sz w:val="22"/>
                <w:szCs w:val="22"/>
              </w:rPr>
            </w:pPr>
            <w:r>
              <w:rPr>
                <w:color w:val="7030A0"/>
                <w:sz w:val="22"/>
                <w:szCs w:val="22"/>
              </w:rPr>
              <w:t>Completaţi cu prenumele, numele complete şi funcţia reprezentantului legal, cu litere mari de tipar</w:t>
            </w:r>
          </w:p>
          <w:p w14:paraId="0E8B7B74" w14:textId="77777777" w:rsidR="00091ABE" w:rsidRDefault="00000000">
            <w:pPr>
              <w:pStyle w:val="instruct"/>
              <w:rPr>
                <w:sz w:val="22"/>
                <w:szCs w:val="22"/>
              </w:rPr>
            </w:pPr>
            <w:r>
              <w:rPr>
                <w:color w:val="7030A0"/>
                <w:sz w:val="22"/>
                <w:szCs w:val="22"/>
              </w:rPr>
              <w:t>Poziția în cadrul întreprinderii</w:t>
            </w:r>
          </w:p>
        </w:tc>
      </w:tr>
      <w:tr w:rsidR="00091ABE" w14:paraId="4461156A" w14:textId="77777777">
        <w:trPr>
          <w:trHeight w:val="1066"/>
        </w:trPr>
        <w:tc>
          <w:tcPr>
            <w:tcW w:w="2581" w:type="dxa"/>
          </w:tcPr>
          <w:p w14:paraId="195CD239" w14:textId="77777777" w:rsidR="00091ABE" w:rsidRDefault="00091ABE">
            <w:pPr>
              <w:widowControl w:val="0"/>
              <w:rPr>
                <w:sz w:val="22"/>
                <w:szCs w:val="22"/>
              </w:rPr>
            </w:pPr>
          </w:p>
        </w:tc>
        <w:tc>
          <w:tcPr>
            <w:tcW w:w="6598" w:type="dxa"/>
          </w:tcPr>
          <w:p w14:paraId="18F9A329" w14:textId="77777777" w:rsidR="00091ABE" w:rsidRDefault="00000000">
            <w:pPr>
              <w:widowControl w:val="0"/>
              <w:rPr>
                <w:b/>
                <w:sz w:val="22"/>
                <w:szCs w:val="22"/>
              </w:rPr>
            </w:pPr>
            <w:r>
              <w:rPr>
                <w:b/>
                <w:sz w:val="22"/>
                <w:szCs w:val="22"/>
              </w:rPr>
              <w:t>Semnătura</w:t>
            </w:r>
          </w:p>
          <w:p w14:paraId="3BF51630" w14:textId="77777777" w:rsidR="00091ABE" w:rsidRDefault="00000000">
            <w:pPr>
              <w:pStyle w:val="instruct"/>
              <w:rPr>
                <w:color w:val="7030A0"/>
                <w:sz w:val="22"/>
                <w:szCs w:val="22"/>
              </w:rPr>
            </w:pPr>
            <w:r>
              <w:rPr>
                <w:color w:val="7030A0"/>
                <w:sz w:val="22"/>
                <w:szCs w:val="22"/>
              </w:rPr>
              <w:t>Semnătura reprezentantului legal</w:t>
            </w:r>
          </w:p>
        </w:tc>
      </w:tr>
    </w:tbl>
    <w:p w14:paraId="5B7F6583" w14:textId="77777777" w:rsidR="00091ABE" w:rsidRDefault="00091ABE">
      <w:pPr>
        <w:widowControl w:val="0"/>
        <w:rPr>
          <w:rFonts w:cs="Arial"/>
          <w:b/>
          <w:sz w:val="22"/>
          <w:szCs w:val="22"/>
        </w:rPr>
      </w:pPr>
    </w:p>
    <w:sectPr w:rsidR="00091ABE">
      <w:headerReference w:type="default" r:id="rId16"/>
      <w:footerReference w:type="default" r:id="rId17"/>
      <w:pgSz w:w="11906" w:h="16838"/>
      <w:pgMar w:top="1138" w:right="1287" w:bottom="893" w:left="1440" w:header="706" w:footer="444"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C2A3D" w14:textId="77777777" w:rsidR="00314E34" w:rsidRDefault="00314E34">
      <w:pPr>
        <w:spacing w:before="0" w:after="0"/>
      </w:pPr>
      <w:r>
        <w:separator/>
      </w:r>
    </w:p>
  </w:endnote>
  <w:endnote w:type="continuationSeparator" w:id="0">
    <w:p w14:paraId="165D628B" w14:textId="77777777" w:rsidR="00314E34" w:rsidRDefault="00314E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660A7437" w14:textId="77777777">
      <w:trPr>
        <w:jc w:val="center"/>
      </w:trPr>
      <w:tc>
        <w:tcPr>
          <w:tcW w:w="8908" w:type="dxa"/>
          <w:tcBorders>
            <w:top w:val="single" w:sz="4" w:space="0" w:color="333333"/>
          </w:tcBorders>
        </w:tcPr>
        <w:p w14:paraId="4FCF7D65"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7</w:t>
          </w:r>
          <w:r>
            <w:fldChar w:fldCharType="end"/>
          </w:r>
        </w:p>
      </w:tc>
    </w:tr>
  </w:tbl>
  <w:p w14:paraId="3A194ABB" w14:textId="77777777" w:rsidR="00091ABE" w:rsidRDefault="00000000">
    <w:pPr>
      <w:pStyle w:val="Footer"/>
      <w:rPr>
        <w:color w:val="333333"/>
        <w:sz w:val="17"/>
        <w:szCs w:val="17"/>
      </w:rPr>
    </w:pPr>
    <w:r>
      <w:rPr>
        <w:rFonts w:ascii="Arial" w:hAnsi="Arial" w:cs="Arial"/>
        <w:color w:val="333333"/>
        <w:sz w:val="14"/>
        <w:szCs w:val="14"/>
      </w:rPr>
      <w:tab/>
    </w:r>
  </w:p>
  <w:p w14:paraId="7754BF39" w14:textId="77777777" w:rsidR="00091ABE" w:rsidRDefault="00091A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0AECC6CA" w14:textId="77777777">
      <w:trPr>
        <w:jc w:val="center"/>
      </w:trPr>
      <w:tc>
        <w:tcPr>
          <w:tcW w:w="8908" w:type="dxa"/>
          <w:tcBorders>
            <w:top w:val="single" w:sz="4" w:space="0" w:color="333333"/>
          </w:tcBorders>
        </w:tcPr>
        <w:p w14:paraId="5AE47F19"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8</w:t>
          </w:r>
          <w:r>
            <w:fldChar w:fldCharType="end"/>
          </w:r>
        </w:p>
      </w:tc>
    </w:tr>
  </w:tbl>
  <w:p w14:paraId="3892EBA8" w14:textId="77777777" w:rsidR="00091ABE" w:rsidRDefault="00000000">
    <w:pPr>
      <w:pStyle w:val="Footer"/>
      <w:rPr>
        <w:color w:val="333333"/>
        <w:sz w:val="17"/>
        <w:szCs w:val="17"/>
      </w:rPr>
    </w:pPr>
    <w:r>
      <w:rPr>
        <w:rFonts w:ascii="Arial" w:hAnsi="Arial" w:cs="Arial"/>
        <w:color w:val="333333"/>
        <w:sz w:val="14"/>
        <w:szCs w:val="14"/>
      </w:rPr>
      <w:tab/>
    </w:r>
  </w:p>
  <w:p w14:paraId="77674F50" w14:textId="77777777" w:rsidR="00091ABE" w:rsidRDefault="00091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76FA46C5" w14:textId="77777777">
      <w:trPr>
        <w:jc w:val="center"/>
      </w:trPr>
      <w:tc>
        <w:tcPr>
          <w:tcW w:w="8908" w:type="dxa"/>
          <w:tcBorders>
            <w:top w:val="single" w:sz="4" w:space="0" w:color="333333"/>
          </w:tcBorders>
        </w:tcPr>
        <w:p w14:paraId="299C9484"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11</w:t>
          </w:r>
          <w:r>
            <w:fldChar w:fldCharType="end"/>
          </w:r>
        </w:p>
      </w:tc>
    </w:tr>
  </w:tbl>
  <w:p w14:paraId="7A79E3F5" w14:textId="77777777" w:rsidR="00091ABE" w:rsidRDefault="00000000">
    <w:pPr>
      <w:pStyle w:val="Footer"/>
      <w:rPr>
        <w:color w:val="333333"/>
        <w:sz w:val="17"/>
        <w:szCs w:val="17"/>
      </w:rPr>
    </w:pPr>
    <w:r>
      <w:rPr>
        <w:rFonts w:ascii="Arial" w:hAnsi="Arial" w:cs="Arial"/>
        <w:color w:val="333333"/>
        <w:sz w:val="14"/>
        <w:szCs w:val="14"/>
      </w:rPr>
      <w:tab/>
    </w:r>
  </w:p>
  <w:p w14:paraId="312B1987" w14:textId="77777777" w:rsidR="00091ABE" w:rsidRDefault="00091AB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5571A00D" w14:textId="77777777">
      <w:trPr>
        <w:jc w:val="center"/>
      </w:trPr>
      <w:tc>
        <w:tcPr>
          <w:tcW w:w="8908" w:type="dxa"/>
          <w:tcBorders>
            <w:top w:val="single" w:sz="4" w:space="0" w:color="333333"/>
          </w:tcBorders>
        </w:tcPr>
        <w:p w14:paraId="4CFE5E39"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14</w:t>
          </w:r>
          <w:r>
            <w:fldChar w:fldCharType="end"/>
          </w:r>
        </w:p>
      </w:tc>
    </w:tr>
  </w:tbl>
  <w:p w14:paraId="0315E96B" w14:textId="77777777" w:rsidR="00091ABE" w:rsidRDefault="00000000">
    <w:pPr>
      <w:pStyle w:val="Footer"/>
      <w:rPr>
        <w:color w:val="333333"/>
        <w:sz w:val="17"/>
        <w:szCs w:val="17"/>
      </w:rPr>
    </w:pPr>
    <w:r>
      <w:rPr>
        <w:rFonts w:ascii="Arial" w:hAnsi="Arial" w:cs="Arial"/>
        <w:color w:val="333333"/>
        <w:sz w:val="14"/>
        <w:szCs w:val="14"/>
      </w:rPr>
      <w:tab/>
    </w:r>
  </w:p>
  <w:p w14:paraId="7AA8676A" w14:textId="77777777" w:rsidR="00091ABE" w:rsidRDefault="00091A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124B3A71" w14:textId="77777777">
      <w:trPr>
        <w:jc w:val="center"/>
      </w:trPr>
      <w:tc>
        <w:tcPr>
          <w:tcW w:w="8908" w:type="dxa"/>
          <w:tcBorders>
            <w:top w:val="single" w:sz="4" w:space="0" w:color="333333"/>
          </w:tcBorders>
        </w:tcPr>
        <w:p w14:paraId="5FE293C1"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16</w:t>
          </w:r>
          <w:r>
            <w:fldChar w:fldCharType="end"/>
          </w:r>
        </w:p>
      </w:tc>
    </w:tr>
  </w:tbl>
  <w:p w14:paraId="6B0DC708" w14:textId="77777777" w:rsidR="00091ABE" w:rsidRDefault="00000000">
    <w:pPr>
      <w:pStyle w:val="Footer"/>
      <w:rPr>
        <w:color w:val="333333"/>
        <w:sz w:val="17"/>
        <w:szCs w:val="17"/>
      </w:rPr>
    </w:pPr>
    <w:r>
      <w:rPr>
        <w:rFonts w:ascii="Arial" w:hAnsi="Arial" w:cs="Arial"/>
        <w:color w:val="333333"/>
        <w:sz w:val="14"/>
        <w:szCs w:val="14"/>
      </w:rPr>
      <w:tab/>
    </w:r>
  </w:p>
  <w:p w14:paraId="0A9970C6" w14:textId="77777777" w:rsidR="00091ABE" w:rsidRDefault="00091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0836B" w14:textId="77777777" w:rsidR="00314E34" w:rsidRDefault="00314E34">
      <w:pPr>
        <w:spacing w:before="0" w:after="0"/>
      </w:pPr>
      <w:r>
        <w:separator/>
      </w:r>
    </w:p>
  </w:footnote>
  <w:footnote w:type="continuationSeparator" w:id="0">
    <w:p w14:paraId="6F2979A5" w14:textId="77777777" w:rsidR="00314E34" w:rsidRDefault="00314E3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4BD8"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1E654B67"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2F0A6F29" w14:textId="04F9E099"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 xml:space="preserve">PROIECTE „PIIEC ME/CT – PARTICIPANȚI </w:t>
    </w:r>
    <w:r w:rsidR="002A3B5C">
      <w:rPr>
        <w:rFonts w:eastAsia="Calibri" w:cs="Arial"/>
        <w:b/>
        <w:i/>
        <w:color w:val="333333"/>
        <w:sz w:val="14"/>
        <w:szCs w:val="14"/>
        <w:lang w:val="en-US"/>
      </w:rPr>
      <w:t>IN</w:t>
    </w:r>
    <w:r>
      <w:rPr>
        <w:rFonts w:eastAsia="Calibri" w:cs="Arial"/>
        <w:b/>
        <w:i/>
        <w:color w:val="333333"/>
        <w:sz w:val="14"/>
        <w:szCs w:val="14"/>
        <w:lang w:val="en-US"/>
      </w:rPr>
      <w:t>DIRECȚI”</w:t>
    </w:r>
  </w:p>
  <w:p w14:paraId="3E573FFA" w14:textId="77777777" w:rsidR="00091ABE" w:rsidRDefault="00091ABE">
    <w:pPr>
      <w:keepNext/>
      <w:spacing w:before="0" w:after="0" w:line="259" w:lineRule="auto"/>
      <w:jc w:val="both"/>
      <w:outlineLvl w:val="7"/>
      <w:rPr>
        <w:rFonts w:eastAsia="Calibri"/>
        <w:sz w:val="14"/>
        <w:szCs w:val="1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CF0D"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0470D92"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70E090CC"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721FDE90" w14:textId="77777777" w:rsidR="00091ABE" w:rsidRDefault="00091ABE">
    <w:pPr>
      <w:keepNext/>
      <w:spacing w:before="0" w:after="0" w:line="259" w:lineRule="auto"/>
      <w:jc w:val="both"/>
      <w:outlineLvl w:val="7"/>
      <w:rPr>
        <w:rFonts w:eastAsia="Calibri"/>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AAF4"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CDE03CA"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6C446294"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1686ADE5" w14:textId="77777777" w:rsidR="00091ABE" w:rsidRDefault="00091ABE">
    <w:pPr>
      <w:keepNext/>
      <w:spacing w:before="0" w:after="0" w:line="259" w:lineRule="auto"/>
      <w:jc w:val="both"/>
      <w:outlineLvl w:val="7"/>
      <w:rPr>
        <w:rFonts w:eastAsia="Calibri"/>
        <w:sz w:val="14"/>
        <w:szCs w:val="1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AB88"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9CD7C8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5B307967" w14:textId="662B4246"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 xml:space="preserve">PROIECTE „PIIEC ME/CT – PARTICIPANȚI </w:t>
    </w:r>
    <w:r w:rsidR="00396343">
      <w:rPr>
        <w:rFonts w:eastAsia="Calibri" w:cs="Arial"/>
        <w:b/>
        <w:i/>
        <w:color w:val="333333"/>
        <w:sz w:val="14"/>
        <w:szCs w:val="14"/>
        <w:lang w:val="en-US"/>
      </w:rPr>
      <w:t>IN</w:t>
    </w:r>
    <w:r>
      <w:rPr>
        <w:rFonts w:eastAsia="Calibri" w:cs="Arial"/>
        <w:b/>
        <w:i/>
        <w:color w:val="333333"/>
        <w:sz w:val="14"/>
        <w:szCs w:val="14"/>
        <w:lang w:val="en-US"/>
      </w:rPr>
      <w:t>DIRECȚI”</w:t>
    </w:r>
  </w:p>
  <w:p w14:paraId="6DAE3D35" w14:textId="77777777" w:rsidR="00091ABE" w:rsidRDefault="00091ABE">
    <w:pPr>
      <w:keepNext/>
      <w:spacing w:before="0" w:after="0" w:line="259" w:lineRule="auto"/>
      <w:jc w:val="both"/>
      <w:outlineLvl w:val="7"/>
      <w:rPr>
        <w:rFonts w:eastAsia="Calibri"/>
        <w:sz w:val="14"/>
        <w:szCs w:val="1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48E6"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3E77830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09EBB8A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3318CA12" w14:textId="77777777" w:rsidR="00091ABE" w:rsidRDefault="00091ABE">
    <w:pPr>
      <w:keepNext/>
      <w:spacing w:before="0" w:after="0" w:line="259" w:lineRule="auto"/>
      <w:jc w:val="both"/>
      <w:outlineLvl w:val="7"/>
      <w:rPr>
        <w:rFonts w:eastAsia="Calibri"/>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04B"/>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04282215"/>
    <w:multiLevelType w:val="multilevel"/>
    <w:tmpl w:val="8C483CD8"/>
    <w:lvl w:ilvl="0">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bullet"/>
      <w:lvlText w:val=""/>
      <w:lvlJc w:val="left"/>
      <w:pPr>
        <w:tabs>
          <w:tab w:val="num" w:pos="360"/>
        </w:tabs>
        <w:ind w:left="0" w:firstLine="0"/>
      </w:pPr>
      <w:rPr>
        <w:rFonts w:ascii="Symbol" w:hAnsi="Symbol" w:cs="Symbol" w:hint="default"/>
      </w:rPr>
    </w:lvl>
    <w:lvl w:ilvl="3">
      <w:start w:val="1"/>
      <w:numFmt w:val="decimal"/>
      <w:lvlText w:val="%1.%2.%4."/>
      <w:lvlJc w:val="left"/>
      <w:pPr>
        <w:tabs>
          <w:tab w:val="num" w:pos="0"/>
        </w:tabs>
        <w:ind w:left="0" w:firstLine="0"/>
      </w:pPr>
      <w:rPr>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47F1BAD"/>
    <w:multiLevelType w:val="hybridMultilevel"/>
    <w:tmpl w:val="FEB86EB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5A37FBE"/>
    <w:multiLevelType w:val="multilevel"/>
    <w:tmpl w:val="C32ACD12"/>
    <w:lvl w:ilvl="0">
      <w:start w:val="1"/>
      <w:numFmt w:val="bullet"/>
      <w:lvlText w:val=""/>
      <w:lvlJc w:val="left"/>
      <w:pPr>
        <w:tabs>
          <w:tab w:val="num" w:pos="346"/>
        </w:tabs>
        <w:ind w:left="1066" w:hanging="360"/>
      </w:pPr>
      <w:rPr>
        <w:rFonts w:ascii="Symbol" w:hAnsi="Symbol" w:cs="Symbol" w:hint="default"/>
      </w:rPr>
    </w:lvl>
    <w:lvl w:ilvl="1">
      <w:start w:val="1"/>
      <w:numFmt w:val="bullet"/>
      <w:lvlText w:val="o"/>
      <w:lvlJc w:val="left"/>
      <w:pPr>
        <w:tabs>
          <w:tab w:val="num" w:pos="346"/>
        </w:tabs>
        <w:ind w:left="1786" w:hanging="360"/>
      </w:pPr>
      <w:rPr>
        <w:rFonts w:ascii="Courier New" w:hAnsi="Courier New" w:cs="Courier New" w:hint="default"/>
      </w:rPr>
    </w:lvl>
    <w:lvl w:ilvl="2">
      <w:start w:val="1"/>
      <w:numFmt w:val="bullet"/>
      <w:lvlText w:val=""/>
      <w:lvlJc w:val="left"/>
      <w:pPr>
        <w:tabs>
          <w:tab w:val="num" w:pos="346"/>
        </w:tabs>
        <w:ind w:left="2506" w:hanging="360"/>
      </w:pPr>
      <w:rPr>
        <w:rFonts w:ascii="Wingdings" w:hAnsi="Wingdings" w:cs="Wingdings" w:hint="default"/>
      </w:rPr>
    </w:lvl>
    <w:lvl w:ilvl="3">
      <w:start w:val="1"/>
      <w:numFmt w:val="bullet"/>
      <w:lvlText w:val=""/>
      <w:lvlJc w:val="left"/>
      <w:pPr>
        <w:tabs>
          <w:tab w:val="num" w:pos="346"/>
        </w:tabs>
        <w:ind w:left="3226" w:hanging="360"/>
      </w:pPr>
      <w:rPr>
        <w:rFonts w:ascii="Symbol" w:hAnsi="Symbol" w:cs="Symbol" w:hint="default"/>
      </w:rPr>
    </w:lvl>
    <w:lvl w:ilvl="4">
      <w:start w:val="1"/>
      <w:numFmt w:val="bullet"/>
      <w:lvlText w:val="o"/>
      <w:lvlJc w:val="left"/>
      <w:pPr>
        <w:tabs>
          <w:tab w:val="num" w:pos="346"/>
        </w:tabs>
        <w:ind w:left="3946" w:hanging="360"/>
      </w:pPr>
      <w:rPr>
        <w:rFonts w:ascii="Courier New" w:hAnsi="Courier New" w:cs="Courier New" w:hint="default"/>
      </w:rPr>
    </w:lvl>
    <w:lvl w:ilvl="5">
      <w:start w:val="1"/>
      <w:numFmt w:val="bullet"/>
      <w:lvlText w:val=""/>
      <w:lvlJc w:val="left"/>
      <w:pPr>
        <w:tabs>
          <w:tab w:val="num" w:pos="346"/>
        </w:tabs>
        <w:ind w:left="4666" w:hanging="360"/>
      </w:pPr>
      <w:rPr>
        <w:rFonts w:ascii="Wingdings" w:hAnsi="Wingdings" w:cs="Wingdings" w:hint="default"/>
      </w:rPr>
    </w:lvl>
    <w:lvl w:ilvl="6">
      <w:start w:val="1"/>
      <w:numFmt w:val="bullet"/>
      <w:lvlText w:val=""/>
      <w:lvlJc w:val="left"/>
      <w:pPr>
        <w:tabs>
          <w:tab w:val="num" w:pos="346"/>
        </w:tabs>
        <w:ind w:left="5386" w:hanging="360"/>
      </w:pPr>
      <w:rPr>
        <w:rFonts w:ascii="Symbol" w:hAnsi="Symbol" w:cs="Symbol" w:hint="default"/>
      </w:rPr>
    </w:lvl>
    <w:lvl w:ilvl="7">
      <w:start w:val="1"/>
      <w:numFmt w:val="bullet"/>
      <w:lvlText w:val="o"/>
      <w:lvlJc w:val="left"/>
      <w:pPr>
        <w:tabs>
          <w:tab w:val="num" w:pos="346"/>
        </w:tabs>
        <w:ind w:left="6106" w:hanging="360"/>
      </w:pPr>
      <w:rPr>
        <w:rFonts w:ascii="Courier New" w:hAnsi="Courier New" w:cs="Courier New" w:hint="default"/>
      </w:rPr>
    </w:lvl>
    <w:lvl w:ilvl="8">
      <w:start w:val="1"/>
      <w:numFmt w:val="bullet"/>
      <w:lvlText w:val=""/>
      <w:lvlJc w:val="left"/>
      <w:pPr>
        <w:tabs>
          <w:tab w:val="num" w:pos="346"/>
        </w:tabs>
        <w:ind w:left="6826" w:hanging="360"/>
      </w:pPr>
      <w:rPr>
        <w:rFonts w:ascii="Wingdings" w:hAnsi="Wingdings" w:cs="Wingdings" w:hint="default"/>
      </w:rPr>
    </w:lvl>
  </w:abstractNum>
  <w:abstractNum w:abstractNumId="4" w15:restartNumberingAfterBreak="0">
    <w:nsid w:val="07B84EFD"/>
    <w:multiLevelType w:val="multilevel"/>
    <w:tmpl w:val="167CF6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EED3D6D"/>
    <w:multiLevelType w:val="multilevel"/>
    <w:tmpl w:val="8A4640B6"/>
    <w:lvl w:ilvl="0">
      <w:start w:val="1"/>
      <w:numFmt w:val="bullet"/>
      <w:pStyle w:val="TOC9"/>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20A47A3"/>
    <w:multiLevelType w:val="multilevel"/>
    <w:tmpl w:val="F9F23E0E"/>
    <w:lvl w:ilvl="0">
      <w:start w:val="1"/>
      <w:numFmt w:val="bullet"/>
      <w:pStyle w:val="bullet1"/>
      <w:lvlText w:val=""/>
      <w:lvlJc w:val="left"/>
      <w:pPr>
        <w:tabs>
          <w:tab w:val="num" w:pos="720"/>
        </w:tabs>
        <w:ind w:left="72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46D3C18"/>
    <w:multiLevelType w:val="multilevel"/>
    <w:tmpl w:val="5D6A0846"/>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20A757D7"/>
    <w:multiLevelType w:val="hybridMultilevel"/>
    <w:tmpl w:val="27045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E6573"/>
    <w:multiLevelType w:val="multilevel"/>
    <w:tmpl w:val="9036023A"/>
    <w:lvl w:ilvl="0">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792"/>
      </w:pPr>
      <w:rPr>
        <w:rFonts w:hint="default"/>
      </w:r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pStyle w:val="Heading4"/>
      <w:lvlText w:val="1.1.3."/>
      <w:lvlJc w:val="left"/>
      <w:pPr>
        <w:tabs>
          <w:tab w:val="num" w:pos="0"/>
        </w:tabs>
        <w:ind w:left="0" w:firstLine="0"/>
      </w:pPr>
      <w:rPr>
        <w:rFonts w:hint="default"/>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28700E0B"/>
    <w:multiLevelType w:val="multilevel"/>
    <w:tmpl w:val="C91CC880"/>
    <w:lvl w:ilvl="0">
      <w:start w:val="1"/>
      <w:numFmt w:val="decimal"/>
      <w:pStyle w:val="TOC8"/>
      <w:lvlText w:val="Anexa %1."/>
      <w:lvlJc w:val="left"/>
      <w:pPr>
        <w:tabs>
          <w:tab w:val="num" w:pos="1440"/>
        </w:tabs>
        <w:ind w:left="1224" w:hanging="1224"/>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363A2D"/>
    <w:multiLevelType w:val="multilevel"/>
    <w:tmpl w:val="3038468E"/>
    <w:lvl w:ilvl="0">
      <w:start w:val="1"/>
      <w:numFmt w:val="bullet"/>
      <w:pStyle w:val="bulletX"/>
      <w:lvlText w:val=""/>
      <w:lvlJc w:val="left"/>
      <w:pPr>
        <w:tabs>
          <w:tab w:val="num" w:pos="1080"/>
        </w:tabs>
        <w:ind w:left="1080" w:hanging="360"/>
      </w:pPr>
      <w:rPr>
        <w:rFonts w:ascii="Symbol" w:hAnsi="Symbol" w:cs="Symbol" w:hint="default"/>
        <w:color w:val="auto"/>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2" w15:restartNumberingAfterBreak="0">
    <w:nsid w:val="29880CB9"/>
    <w:multiLevelType w:val="hybridMultilevel"/>
    <w:tmpl w:val="9CB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2D4C2E"/>
    <w:multiLevelType w:val="multilevel"/>
    <w:tmpl w:val="7188E6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0735942"/>
    <w:multiLevelType w:val="multilevel"/>
    <w:tmpl w:val="16E225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1C17913"/>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6" w15:restartNumberingAfterBreak="0">
    <w:nsid w:val="35BE7581"/>
    <w:multiLevelType w:val="hybridMultilevel"/>
    <w:tmpl w:val="55D4F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E2135"/>
    <w:multiLevelType w:val="multilevel"/>
    <w:tmpl w:val="49023D20"/>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C5140EF"/>
    <w:multiLevelType w:val="multilevel"/>
    <w:tmpl w:val="C4CC570C"/>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9" w15:restartNumberingAfterBreak="0">
    <w:nsid w:val="490F787E"/>
    <w:multiLevelType w:val="multilevel"/>
    <w:tmpl w:val="AA447978"/>
    <w:lvl w:ilvl="0">
      <w:start w:val="1"/>
      <w:numFmt w:val="bullet"/>
      <w:pStyle w:val="Normal-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E5421B9"/>
    <w:multiLevelType w:val="multilevel"/>
    <w:tmpl w:val="CFBAB860"/>
    <w:lvl w:ilvl="0">
      <w:start w:val="1"/>
      <w:numFmt w:val="bullet"/>
      <w:pStyle w:val="bullet"/>
      <w:lvlText w:val=""/>
      <w:lvlJc w:val="left"/>
      <w:pPr>
        <w:tabs>
          <w:tab w:val="num" w:pos="2160"/>
        </w:tabs>
        <w:ind w:left="216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5920F3D"/>
    <w:multiLevelType w:val="multilevel"/>
    <w:tmpl w:val="A8F6713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2" w15:restartNumberingAfterBreak="0">
    <w:nsid w:val="55A97DF0"/>
    <w:multiLevelType w:val="multilevel"/>
    <w:tmpl w:val="C586475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60703B4"/>
    <w:multiLevelType w:val="multilevel"/>
    <w:tmpl w:val="A24A790A"/>
    <w:lvl w:ilvl="0">
      <w:start w:val="1"/>
      <w:numFmt w:val="decimal"/>
      <w:pStyle w:val="normalbulle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2D96B0E"/>
    <w:multiLevelType w:val="hybridMultilevel"/>
    <w:tmpl w:val="19647302"/>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67C014C"/>
    <w:multiLevelType w:val="multilevel"/>
    <w:tmpl w:val="F7169D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8C05954"/>
    <w:multiLevelType w:val="multilevel"/>
    <w:tmpl w:val="6024B150"/>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7" w15:restartNumberingAfterBreak="0">
    <w:nsid w:val="69077C36"/>
    <w:multiLevelType w:val="hybridMultilevel"/>
    <w:tmpl w:val="1BFC139A"/>
    <w:lvl w:ilvl="0" w:tplc="04090011">
      <w:start w:val="1"/>
      <w:numFmt w:val="decimal"/>
      <w:lvlText w:val="%1)"/>
      <w:lvlJc w:val="left"/>
      <w:pPr>
        <w:ind w:left="1710" w:hanging="360"/>
      </w:pPr>
    </w:lvl>
    <w:lvl w:ilvl="1" w:tplc="FFFFFFFF" w:tentative="1">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28" w15:restartNumberingAfterBreak="0">
    <w:nsid w:val="6B3D406D"/>
    <w:multiLevelType w:val="hybridMultilevel"/>
    <w:tmpl w:val="B4ACD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D4728"/>
    <w:multiLevelType w:val="multilevel"/>
    <w:tmpl w:val="29589D6E"/>
    <w:lvl w:ilvl="0">
      <w:start w:val="1"/>
      <w:numFmt w:val="decimal"/>
      <w:pStyle w:val="eval"/>
      <w:lvlText w:val="%1."/>
      <w:lvlJc w:val="left"/>
      <w:pPr>
        <w:tabs>
          <w:tab w:val="num" w:pos="360"/>
        </w:tabs>
        <w:ind w:left="360" w:hanging="360"/>
      </w:pPr>
      <w:rPr>
        <w:rFonts w:ascii="Arial" w:hAnsi="Arial"/>
        <w:b/>
        <w:i w:val="0"/>
        <w:color w:val="auto"/>
        <w:sz w:val="32"/>
      </w:rPr>
    </w:lvl>
    <w:lvl w:ilvl="1">
      <w:start w:val="1"/>
      <w:numFmt w:val="decimal"/>
      <w:lvlText w:val="%1.%2."/>
      <w:lvlJc w:val="left"/>
      <w:pPr>
        <w:tabs>
          <w:tab w:val="num" w:pos="1474"/>
        </w:tabs>
        <w:ind w:left="1474" w:hanging="1114"/>
      </w:pPr>
      <w:rPr>
        <w:rFonts w:ascii="Arial" w:hAnsi="Arial"/>
        <w:b/>
        <w:i w:val="0"/>
        <w:color w:val="auto"/>
        <w:sz w:val="24"/>
      </w:rPr>
    </w:lvl>
    <w:lvl w:ilvl="2">
      <w:start w:val="1"/>
      <w:numFmt w:val="upperLetter"/>
      <w:lvlText w:val="%1.%2.%3."/>
      <w:lvlJc w:val="left"/>
      <w:pPr>
        <w:tabs>
          <w:tab w:val="num" w:pos="1440"/>
        </w:tabs>
        <w:ind w:left="1224" w:hanging="504"/>
      </w:pPr>
      <w:rPr>
        <w:rFonts w:ascii="Arial" w:hAnsi="Arial"/>
        <w:b/>
        <w:i w:val="0"/>
        <w:color w:val="auto"/>
        <w:sz w:val="22"/>
      </w:rPr>
    </w:lvl>
    <w:lvl w:ilvl="3">
      <w:start w:val="1"/>
      <w:numFmt w:val="decimal"/>
      <w:lvlText w:val="%1.%2.%3.%4"/>
      <w:lvlJc w:val="left"/>
      <w:pPr>
        <w:tabs>
          <w:tab w:val="num" w:pos="1800"/>
        </w:tabs>
        <w:ind w:left="1728" w:hanging="648"/>
      </w:pPr>
      <w:rPr>
        <w:rFonts w:ascii="Arial" w:hAnsi="Arial"/>
        <w:b/>
        <w:i w:val="0"/>
        <w:color w:val="auto"/>
        <w:sz w:val="22"/>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2023625366">
    <w:abstractNumId w:val="9"/>
  </w:num>
  <w:num w:numId="2" w16cid:durableId="1284728252">
    <w:abstractNumId w:val="19"/>
  </w:num>
  <w:num w:numId="3" w16cid:durableId="2001617974">
    <w:abstractNumId w:val="6"/>
  </w:num>
  <w:num w:numId="4" w16cid:durableId="550503074">
    <w:abstractNumId w:val="29"/>
  </w:num>
  <w:num w:numId="5" w16cid:durableId="1696613911">
    <w:abstractNumId w:val="5"/>
  </w:num>
  <w:num w:numId="6" w16cid:durableId="1317339168">
    <w:abstractNumId w:val="26"/>
  </w:num>
  <w:num w:numId="7" w16cid:durableId="1340960633">
    <w:abstractNumId w:val="11"/>
  </w:num>
  <w:num w:numId="8" w16cid:durableId="2082560093">
    <w:abstractNumId w:val="10"/>
  </w:num>
  <w:num w:numId="9" w16cid:durableId="706032735">
    <w:abstractNumId w:val="23"/>
  </w:num>
  <w:num w:numId="10" w16cid:durableId="489096740">
    <w:abstractNumId w:val="20"/>
  </w:num>
  <w:num w:numId="11" w16cid:durableId="241720729">
    <w:abstractNumId w:val="21"/>
  </w:num>
  <w:num w:numId="12" w16cid:durableId="965114512">
    <w:abstractNumId w:val="1"/>
  </w:num>
  <w:num w:numId="13" w16cid:durableId="313024646">
    <w:abstractNumId w:val="3"/>
  </w:num>
  <w:num w:numId="14" w16cid:durableId="138352984">
    <w:abstractNumId w:val="25"/>
  </w:num>
  <w:num w:numId="15" w16cid:durableId="1716811884">
    <w:abstractNumId w:val="4"/>
  </w:num>
  <w:num w:numId="16" w16cid:durableId="340400192">
    <w:abstractNumId w:val="18"/>
  </w:num>
  <w:num w:numId="17" w16cid:durableId="781609475">
    <w:abstractNumId w:val="14"/>
  </w:num>
  <w:num w:numId="18" w16cid:durableId="185411522">
    <w:abstractNumId w:val="17"/>
  </w:num>
  <w:num w:numId="19" w16cid:durableId="976641991">
    <w:abstractNumId w:val="7"/>
  </w:num>
  <w:num w:numId="20" w16cid:durableId="1368993375">
    <w:abstractNumId w:val="9"/>
    <w:lvlOverride w:ilvl="0">
      <w:lvl w:ilvl="0">
        <w:numFmt w:val="decimal"/>
        <w:pStyle w:val="Heading1"/>
        <w:lvlText w:val=""/>
        <w:lvlJc w:val="left"/>
      </w:lvl>
    </w:lvlOverride>
    <w:lvlOverride w:ilvl="1">
      <w:startOverride w:val="1"/>
      <w:lvl w:ilvl="1">
        <w:start w:val="1"/>
        <w:numFmt w:val="decimal"/>
        <w:pStyle w:val="Heading2"/>
        <w:lvlText w:val=""/>
        <w:lvlJc w:val="left"/>
      </w:lvl>
    </w:lvlOverride>
  </w:num>
  <w:num w:numId="21" w16cid:durableId="1539973819">
    <w:abstractNumId w:val="9"/>
  </w:num>
  <w:num w:numId="22" w16cid:durableId="1770655453">
    <w:abstractNumId w:val="13"/>
  </w:num>
  <w:num w:numId="23" w16cid:durableId="1406218266">
    <w:abstractNumId w:val="0"/>
  </w:num>
  <w:num w:numId="24" w16cid:durableId="1723140762">
    <w:abstractNumId w:val="28"/>
  </w:num>
  <w:num w:numId="25" w16cid:durableId="616832085">
    <w:abstractNumId w:val="15"/>
  </w:num>
  <w:num w:numId="26" w16cid:durableId="2012563280">
    <w:abstractNumId w:val="2"/>
  </w:num>
  <w:num w:numId="27" w16cid:durableId="1933587052">
    <w:abstractNumId w:val="27"/>
  </w:num>
  <w:num w:numId="28" w16cid:durableId="1901282846">
    <w:abstractNumId w:val="12"/>
  </w:num>
  <w:num w:numId="29" w16cid:durableId="1769228401">
    <w:abstractNumId w:val="9"/>
  </w:num>
  <w:num w:numId="30" w16cid:durableId="608437388">
    <w:abstractNumId w:val="9"/>
  </w:num>
  <w:num w:numId="31" w16cid:durableId="1630891140">
    <w:abstractNumId w:val="9"/>
  </w:num>
  <w:num w:numId="32" w16cid:durableId="37626808">
    <w:abstractNumId w:val="9"/>
  </w:num>
  <w:num w:numId="33" w16cid:durableId="1753507576">
    <w:abstractNumId w:val="9"/>
  </w:num>
  <w:num w:numId="34" w16cid:durableId="1605916907">
    <w:abstractNumId w:val="9"/>
  </w:num>
  <w:num w:numId="35" w16cid:durableId="2006854402">
    <w:abstractNumId w:val="16"/>
  </w:num>
  <w:num w:numId="36" w16cid:durableId="872811169">
    <w:abstractNumId w:val="22"/>
  </w:num>
  <w:num w:numId="37" w16cid:durableId="394084636">
    <w:abstractNumId w:val="8"/>
  </w:num>
  <w:num w:numId="38" w16cid:durableId="1318607157">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Ciocoiu">
    <w15:presenceInfo w15:providerId="AD" w15:userId="S-1-5-21-1335690349-1632514493-598330653-8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BE"/>
    <w:rsid w:val="00021A4B"/>
    <w:rsid w:val="000273E0"/>
    <w:rsid w:val="00035951"/>
    <w:rsid w:val="000739D0"/>
    <w:rsid w:val="00082E76"/>
    <w:rsid w:val="00090AD6"/>
    <w:rsid w:val="00091ABE"/>
    <w:rsid w:val="000A3CA3"/>
    <w:rsid w:val="000C5390"/>
    <w:rsid w:val="00126795"/>
    <w:rsid w:val="00130B67"/>
    <w:rsid w:val="001524B6"/>
    <w:rsid w:val="0017243F"/>
    <w:rsid w:val="001B197D"/>
    <w:rsid w:val="001B21A6"/>
    <w:rsid w:val="001B2625"/>
    <w:rsid w:val="001C2274"/>
    <w:rsid w:val="0021137C"/>
    <w:rsid w:val="00214CE2"/>
    <w:rsid w:val="00223DC8"/>
    <w:rsid w:val="00235B90"/>
    <w:rsid w:val="0027245E"/>
    <w:rsid w:val="002A3B5C"/>
    <w:rsid w:val="002E701C"/>
    <w:rsid w:val="00314E34"/>
    <w:rsid w:val="00336136"/>
    <w:rsid w:val="003402E1"/>
    <w:rsid w:val="0037584D"/>
    <w:rsid w:val="00385889"/>
    <w:rsid w:val="00396343"/>
    <w:rsid w:val="003E4168"/>
    <w:rsid w:val="003E65F7"/>
    <w:rsid w:val="003F61AD"/>
    <w:rsid w:val="00437502"/>
    <w:rsid w:val="00451DD7"/>
    <w:rsid w:val="00460738"/>
    <w:rsid w:val="0046674E"/>
    <w:rsid w:val="00477C46"/>
    <w:rsid w:val="004813D2"/>
    <w:rsid w:val="004D151E"/>
    <w:rsid w:val="004D576A"/>
    <w:rsid w:val="00514AA3"/>
    <w:rsid w:val="005852C4"/>
    <w:rsid w:val="005864CA"/>
    <w:rsid w:val="00596023"/>
    <w:rsid w:val="005E4195"/>
    <w:rsid w:val="00602E30"/>
    <w:rsid w:val="00615A2E"/>
    <w:rsid w:val="0067157E"/>
    <w:rsid w:val="006A335F"/>
    <w:rsid w:val="006B2F5E"/>
    <w:rsid w:val="006D151A"/>
    <w:rsid w:val="00707D7D"/>
    <w:rsid w:val="00717373"/>
    <w:rsid w:val="00733221"/>
    <w:rsid w:val="007355BA"/>
    <w:rsid w:val="00745828"/>
    <w:rsid w:val="007532EA"/>
    <w:rsid w:val="007A18A2"/>
    <w:rsid w:val="007B1C93"/>
    <w:rsid w:val="007B7A25"/>
    <w:rsid w:val="007C122F"/>
    <w:rsid w:val="007C31E8"/>
    <w:rsid w:val="007D4371"/>
    <w:rsid w:val="007F0470"/>
    <w:rsid w:val="00830B68"/>
    <w:rsid w:val="00852FED"/>
    <w:rsid w:val="00881073"/>
    <w:rsid w:val="00893323"/>
    <w:rsid w:val="008D0CB4"/>
    <w:rsid w:val="008E2CD0"/>
    <w:rsid w:val="00900C15"/>
    <w:rsid w:val="00971C90"/>
    <w:rsid w:val="00977049"/>
    <w:rsid w:val="009B4F89"/>
    <w:rsid w:val="009C002D"/>
    <w:rsid w:val="009E6E53"/>
    <w:rsid w:val="00A5023F"/>
    <w:rsid w:val="00A94049"/>
    <w:rsid w:val="00AA1A69"/>
    <w:rsid w:val="00AA6933"/>
    <w:rsid w:val="00AB32F9"/>
    <w:rsid w:val="00AB51E2"/>
    <w:rsid w:val="00AE6FC7"/>
    <w:rsid w:val="00AF0408"/>
    <w:rsid w:val="00B568B9"/>
    <w:rsid w:val="00B91776"/>
    <w:rsid w:val="00B94E13"/>
    <w:rsid w:val="00B97BEF"/>
    <w:rsid w:val="00BB0114"/>
    <w:rsid w:val="00BB68EB"/>
    <w:rsid w:val="00BF1741"/>
    <w:rsid w:val="00BF1BA4"/>
    <w:rsid w:val="00C013DA"/>
    <w:rsid w:val="00C03E35"/>
    <w:rsid w:val="00C538CF"/>
    <w:rsid w:val="00C6533E"/>
    <w:rsid w:val="00CD2C19"/>
    <w:rsid w:val="00CD4176"/>
    <w:rsid w:val="00CD4786"/>
    <w:rsid w:val="00CD48FC"/>
    <w:rsid w:val="00CE2EB9"/>
    <w:rsid w:val="00CF5721"/>
    <w:rsid w:val="00D33CA9"/>
    <w:rsid w:val="00D467ED"/>
    <w:rsid w:val="00D550EA"/>
    <w:rsid w:val="00D57CDB"/>
    <w:rsid w:val="00DA4F10"/>
    <w:rsid w:val="00E04B67"/>
    <w:rsid w:val="00E32FC8"/>
    <w:rsid w:val="00E91499"/>
    <w:rsid w:val="00E94859"/>
    <w:rsid w:val="00EC07F5"/>
    <w:rsid w:val="00ED2391"/>
    <w:rsid w:val="00F4158D"/>
    <w:rsid w:val="00F72C71"/>
    <w:rsid w:val="00F741B2"/>
    <w:rsid w:val="00F84D79"/>
    <w:rsid w:val="00FC5FCB"/>
    <w:rsid w:val="00FD740A"/>
    <w:rsid w:val="00FF7C5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1827"/>
  <w15:docId w15:val="{368A197D-BB8B-4BDB-8DF1-7F53A503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7F5"/>
    <w:pPr>
      <w:spacing w:before="120" w:after="120"/>
    </w:pPr>
    <w:rPr>
      <w:rFonts w:ascii="Trebuchet MS" w:hAnsi="Trebuchet MS"/>
      <w:szCs w:val="24"/>
      <w:lang w:eastAsia="en-US"/>
    </w:rPr>
  </w:style>
  <w:style w:type="paragraph" w:styleId="Heading1">
    <w:name w:val="heading 1"/>
    <w:basedOn w:val="Normal"/>
    <w:next w:val="Normal"/>
    <w:link w:val="Heading1Char"/>
    <w:qFormat/>
    <w:pPr>
      <w:numPr>
        <w:numId w:val="1"/>
      </w:numPr>
      <w:shd w:val="clear" w:color="000000" w:fill="E0E0E0"/>
      <w:spacing w:before="360" w:after="360"/>
      <w:jc w:val="both"/>
      <w:outlineLvl w:val="0"/>
    </w:pPr>
    <w:rPr>
      <w:rFonts w:cs="Arial"/>
      <w:b/>
      <w:sz w:val="22"/>
      <w:szCs w:val="21"/>
    </w:rPr>
  </w:style>
  <w:style w:type="paragraph" w:styleId="Heading2">
    <w:name w:val="heading 2"/>
    <w:basedOn w:val="Normal"/>
    <w:next w:val="Normal"/>
    <w:link w:val="Heading2Char"/>
    <w:qFormat/>
    <w:pPr>
      <w:numPr>
        <w:ilvl w:val="1"/>
        <w:numId w:val="1"/>
      </w:numPr>
      <w:spacing w:before="240" w:after="240"/>
      <w:outlineLvl w:val="1"/>
    </w:pPr>
    <w:rPr>
      <w:b/>
      <w:sz w:val="22"/>
    </w:rPr>
  </w:style>
  <w:style w:type="paragraph" w:styleId="Heading3">
    <w:name w:val="heading 3"/>
    <w:basedOn w:val="Normal"/>
    <w:next w:val="Normal"/>
    <w:link w:val="Heading3Char"/>
    <w:qFormat/>
    <w:pPr>
      <w:keepNext/>
      <w:numPr>
        <w:ilvl w:val="2"/>
        <w:numId w:val="1"/>
      </w:numPr>
      <w:spacing w:before="240" w:after="60"/>
      <w:outlineLvl w:val="2"/>
    </w:pPr>
    <w:rPr>
      <w:rFonts w:cs="Arial"/>
      <w:szCs w:val="21"/>
    </w:rPr>
  </w:style>
  <w:style w:type="paragraph" w:styleId="Heading4">
    <w:name w:val="heading 4"/>
    <w:basedOn w:val="Normal"/>
    <w:next w:val="Normal"/>
    <w:link w:val="Heading4Char"/>
    <w:qFormat/>
    <w:pPr>
      <w:keepNext/>
      <w:numPr>
        <w:ilvl w:val="3"/>
        <w:numId w:val="1"/>
      </w:numPr>
      <w:spacing w:before="240" w:after="60"/>
      <w:outlineLvl w:val="3"/>
    </w:pPr>
    <w:rPr>
      <w:rFonts w:cs="Arial"/>
      <w:b/>
      <w:bCs/>
      <w:szCs w:val="21"/>
    </w:rPr>
  </w:style>
  <w:style w:type="paragraph" w:styleId="Heading5">
    <w:name w:val="heading 5"/>
    <w:basedOn w:val="Normal"/>
    <w:next w:val="Normal"/>
    <w:qFormat/>
    <w:pPr>
      <w:keepNext/>
      <w:jc w:val="center"/>
      <w:outlineLvl w:val="4"/>
    </w:pPr>
    <w:rPr>
      <w:rFonts w:ascii="Arial" w:hAnsi="Arial" w:cs="Arial"/>
      <w:bCs/>
      <w:i/>
      <w:sz w:val="22"/>
      <w:szCs w:val="21"/>
    </w:rPr>
  </w:style>
  <w:style w:type="paragraph" w:styleId="Heading6">
    <w:name w:val="heading 6"/>
    <w:basedOn w:val="Normal"/>
    <w:next w:val="Normal"/>
    <w:link w:val="Heading6Char"/>
    <w:qFormat/>
    <w:pPr>
      <w:keepNext/>
      <w:widowControl w:val="0"/>
      <w:tabs>
        <w:tab w:val="left" w:pos="113"/>
      </w:tabs>
      <w:outlineLvl w:val="5"/>
    </w:pPr>
    <w:rPr>
      <w:rFonts w:ascii="Arial" w:hAnsi="Arial"/>
      <w:b/>
      <w:bCs/>
    </w:rPr>
  </w:style>
  <w:style w:type="paragraph" w:styleId="Heading7">
    <w:name w:val="heading 7"/>
    <w:basedOn w:val="Normal"/>
    <w:next w:val="Normal"/>
    <w:qFormat/>
    <w:pPr>
      <w:keepNext/>
      <w:spacing w:before="40" w:after="40"/>
      <w:jc w:val="center"/>
      <w:outlineLvl w:val="6"/>
    </w:pPr>
    <w:rPr>
      <w:rFonts w:ascii="Arial" w:hAnsi="Arial" w:cs="Arial"/>
      <w:b/>
      <w:bCs/>
      <w:szCs w:val="21"/>
      <w:lang w:eastAsia="ro-RO"/>
    </w:rPr>
  </w:style>
  <w:style w:type="paragraph" w:styleId="Heading8">
    <w:name w:val="heading 8"/>
    <w:basedOn w:val="Normal"/>
    <w:next w:val="Normal"/>
    <w:qFormat/>
    <w:pPr>
      <w:keepNext/>
      <w:jc w:val="both"/>
      <w:outlineLvl w:val="7"/>
    </w:pPr>
    <w:rPr>
      <w:rFonts w:ascii="Arial" w:hAnsi="Arial" w:cs="Arial"/>
      <w:b/>
      <w:b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semiHidden/>
    <w:qFormat/>
    <w:rPr>
      <w:sz w:val="16"/>
      <w:szCs w:val="16"/>
    </w:rPr>
  </w:style>
  <w:style w:type="character" w:customStyle="1" w:styleId="apple-converted-space">
    <w:name w:val="apple-converted-space"/>
    <w:basedOn w:val="DefaultParagraphFont"/>
    <w:qFormat/>
    <w:rsid w:val="00D439BB"/>
  </w:style>
  <w:style w:type="character" w:customStyle="1" w:styleId="FooterChar">
    <w:name w:val="Footer Char"/>
    <w:link w:val="Footer"/>
    <w:uiPriority w:val="99"/>
    <w:qFormat/>
    <w:rsid w:val="00723587"/>
    <w:rPr>
      <w:rFonts w:ascii="Trebuchet MS" w:hAnsi="Trebuchet MS"/>
      <w:szCs w:val="24"/>
      <w:lang w:eastAsia="en-US"/>
    </w:rPr>
  </w:style>
  <w:style w:type="character" w:customStyle="1" w:styleId="CommentTextChar">
    <w:name w:val="Comment Text Char"/>
    <w:link w:val="CommentText"/>
    <w:semiHidden/>
    <w:qFormat/>
    <w:rsid w:val="00944C8B"/>
    <w:rPr>
      <w:rFonts w:ascii="Trebuchet MS" w:hAnsi="Trebuchet MS"/>
      <w:szCs w:val="24"/>
      <w:lang w:eastAsia="en-US"/>
    </w:rPr>
  </w:style>
  <w:style w:type="character" w:customStyle="1" w:styleId="CommentSubjectChar">
    <w:name w:val="Comment Subject Char"/>
    <w:link w:val="CommentSubject"/>
    <w:qFormat/>
    <w:rsid w:val="00944C8B"/>
    <w:rPr>
      <w:rFonts w:ascii="Trebuchet MS" w:hAnsi="Trebuchet MS"/>
      <w:b/>
      <w:bCs/>
      <w:szCs w:val="24"/>
      <w:lang w:eastAsia="en-US"/>
    </w:rPr>
  </w:style>
  <w:style w:type="character" w:customStyle="1" w:styleId="BodyText3Char">
    <w:name w:val="Body Text 3 Char"/>
    <w:link w:val="BodyText3"/>
    <w:qFormat/>
    <w:rsid w:val="006A1A0C"/>
    <w:rPr>
      <w:rFonts w:ascii="Trebuchet MS" w:hAnsi="Trebuchet MS"/>
      <w:sz w:val="16"/>
      <w:szCs w:val="16"/>
      <w:lang w:eastAsia="en-US"/>
    </w:rPr>
  </w:style>
  <w:style w:type="character" w:customStyle="1" w:styleId="Text1Char">
    <w:name w:val="Text 1 Char"/>
    <w:link w:val="Text1"/>
    <w:qFormat/>
    <w:locked/>
    <w:rsid w:val="00B3356E"/>
    <w:rPr>
      <w:rFonts w:ascii="Trebuchet MS" w:hAnsi="Trebuchet MS"/>
      <w:sz w:val="24"/>
      <w:szCs w:val="24"/>
      <w:lang w:eastAsia="en-US"/>
    </w:rPr>
  </w:style>
  <w:style w:type="character" w:customStyle="1" w:styleId="Heading1Char">
    <w:name w:val="Heading 1 Char"/>
    <w:link w:val="Heading1"/>
    <w:qFormat/>
    <w:rsid w:val="00A00CFC"/>
    <w:rPr>
      <w:rFonts w:ascii="Trebuchet MS" w:hAnsi="Trebuchet MS" w:cs="Arial"/>
      <w:b/>
      <w:sz w:val="22"/>
      <w:szCs w:val="21"/>
      <w:shd w:val="clear" w:color="auto" w:fill="E0E0E0"/>
      <w:lang w:val="ro-RO"/>
    </w:rPr>
  </w:style>
  <w:style w:type="character" w:customStyle="1" w:styleId="Heading2Char">
    <w:name w:val="Heading 2 Char"/>
    <w:link w:val="Heading2"/>
    <w:qFormat/>
    <w:rsid w:val="00A00CFC"/>
    <w:rPr>
      <w:rFonts w:ascii="Trebuchet MS" w:hAnsi="Trebuchet MS"/>
      <w:b/>
      <w:sz w:val="22"/>
      <w:szCs w:val="24"/>
      <w:lang w:val="ro-RO"/>
    </w:rPr>
  </w:style>
  <w:style w:type="character" w:customStyle="1" w:styleId="ui-column-title1">
    <w:name w:val="ui-column-title1"/>
    <w:qFormat/>
    <w:rsid w:val="00EF387E"/>
  </w:style>
  <w:style w:type="character" w:customStyle="1" w:styleId="HeaderChar">
    <w:name w:val="Header Char"/>
    <w:link w:val="Header"/>
    <w:qFormat/>
    <w:rsid w:val="008C4DC3"/>
    <w:rPr>
      <w:rFonts w:ascii="Trebuchet MS" w:hAnsi="Trebuchet MS"/>
      <w:szCs w:val="24"/>
      <w:lang w:val="ro-RO"/>
    </w:rPr>
  </w:style>
  <w:style w:type="character" w:customStyle="1" w:styleId="ListParagraphChar">
    <w:name w:val="List Paragraph Char"/>
    <w:link w:val="ListParagraph"/>
    <w:uiPriority w:val="34"/>
    <w:qFormat/>
    <w:rsid w:val="00B86C78"/>
    <w:rPr>
      <w:rFonts w:ascii="Trebuchet MS" w:hAnsi="Trebuchet MS"/>
      <w:szCs w:val="24"/>
      <w:lang w:eastAsia="en-US"/>
    </w:rPr>
  </w:style>
  <w:style w:type="character" w:styleId="PlaceholderText">
    <w:name w:val="Placeholder Text"/>
    <w:basedOn w:val="DefaultParagraphFont"/>
    <w:uiPriority w:val="99"/>
    <w:semiHidden/>
    <w:qFormat/>
    <w:rsid w:val="006D2729"/>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jc w:val="both"/>
    </w:pPr>
    <w:rPr>
      <w:rFonts w:ascii="Arial" w:hAnsi="Arial" w:cs="Arial"/>
      <w:b/>
      <w:sz w:val="22"/>
      <w:szCs w:val="21"/>
    </w:rPr>
  </w:style>
  <w:style w:type="paragraph" w:styleId="List">
    <w:name w:val="List"/>
    <w:basedOn w:val="BodyText"/>
  </w:style>
  <w:style w:type="paragraph" w:styleId="Caption">
    <w:name w:val="caption"/>
    <w:basedOn w:val="Normal"/>
    <w:next w:val="Normal"/>
    <w:qFormat/>
    <w:pPr>
      <w:jc w:val="center"/>
    </w:pPr>
    <w:rPr>
      <w:b/>
      <w:bCs/>
    </w:rPr>
  </w:style>
  <w:style w:type="paragraph" w:customStyle="1" w:styleId="Index">
    <w:name w:val="Index"/>
    <w:basedOn w:val="Normal"/>
    <w:qFormat/>
    <w:pPr>
      <w:suppressLineNumbers/>
    </w:pPr>
    <w:rPr>
      <w:rFonts w:cs="Arial"/>
    </w:rPr>
  </w:style>
  <w:style w:type="paragraph" w:customStyle="1" w:styleId="CharCharChar1Char">
    <w:name w:val="Char Char Char1 Char"/>
    <w:basedOn w:val="Normal"/>
    <w:qFormat/>
    <w:pPr>
      <w:spacing w:after="160" w:line="240" w:lineRule="exact"/>
    </w:pPr>
    <w:rPr>
      <w:rFonts w:ascii="Tahoma" w:hAnsi="Tahoma"/>
      <w:lang w:val="en-US"/>
    </w:rPr>
  </w:style>
  <w:style w:type="paragraph" w:styleId="NormalIndent">
    <w:name w:val="Normal Indent"/>
    <w:basedOn w:val="Normal"/>
    <w:qFormat/>
    <w:pPr>
      <w:ind w:left="720"/>
    </w:pPr>
  </w:style>
  <w:style w:type="paragraph" w:customStyle="1" w:styleId="Logo">
    <w:name w:val="Logo"/>
    <w:basedOn w:val="Normal"/>
    <w:qFormat/>
    <w:rPr>
      <w:sz w:val="22"/>
      <w:lang w:val="fr-FR"/>
    </w:rPr>
  </w:style>
  <w:style w:type="paragraph" w:customStyle="1" w:styleId="HeaderandFooter">
    <w:name w:val="Header and Footer"/>
    <w:basedOn w:val="Normal"/>
    <w:qFormat/>
  </w:style>
  <w:style w:type="paragraph" w:styleId="Footer">
    <w:name w:val="footer"/>
    <w:basedOn w:val="Normal"/>
    <w:link w:val="FooterChar"/>
    <w:uiPriority w:val="99"/>
    <w:pPr>
      <w:tabs>
        <w:tab w:val="center" w:pos="4153"/>
        <w:tab w:val="right" w:pos="8306"/>
      </w:tabs>
    </w:pPr>
    <w:rPr>
      <w:lang w:val="x-none"/>
    </w:rPr>
  </w:style>
  <w:style w:type="paragraph" w:styleId="BodyTextIndent2">
    <w:name w:val="Body Text Indent 2"/>
    <w:basedOn w:val="Normal"/>
    <w:qFormat/>
    <w:pPr>
      <w:widowControl w:val="0"/>
      <w:tabs>
        <w:tab w:val="left" w:pos="570"/>
      </w:tabs>
      <w:ind w:left="570"/>
    </w:pPr>
    <w:rPr>
      <w:bCs/>
      <w:iCs/>
    </w:rPr>
  </w:style>
  <w:style w:type="paragraph" w:customStyle="1" w:styleId="Text1">
    <w:name w:val="Text 1"/>
    <w:basedOn w:val="Normal"/>
    <w:link w:val="Text1Char"/>
    <w:qFormat/>
    <w:pPr>
      <w:spacing w:after="240"/>
      <w:ind w:left="482"/>
      <w:jc w:val="both"/>
    </w:pPr>
    <w:rPr>
      <w:sz w:val="24"/>
      <w:lang w:val="x-none"/>
    </w:rPr>
  </w:style>
  <w:style w:type="paragraph" w:customStyle="1" w:styleId="Text2">
    <w:name w:val="Text 2"/>
    <w:basedOn w:val="Normal"/>
    <w:qFormat/>
    <w:pPr>
      <w:tabs>
        <w:tab w:val="left" w:pos="2302"/>
      </w:tabs>
      <w:spacing w:after="240"/>
      <w:ind w:left="1202"/>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ListNumberLevel2">
    <w:name w:val="List Number (Level 2)"/>
    <w:basedOn w:val="Normal"/>
    <w:qFormat/>
    <w:pPr>
      <w:spacing w:after="240"/>
      <w:jc w:val="both"/>
    </w:pPr>
    <w:rPr>
      <w:sz w:val="24"/>
    </w:rPr>
  </w:style>
  <w:style w:type="paragraph" w:customStyle="1" w:styleId="Normal-bullet1">
    <w:name w:val="Normal-bullet1"/>
    <w:basedOn w:val="Normal"/>
    <w:qFormat/>
    <w:pPr>
      <w:widowControl w:val="0"/>
      <w:numPr>
        <w:numId w:val="2"/>
      </w:numPr>
      <w:tabs>
        <w:tab w:val="left" w:pos="432"/>
        <w:tab w:val="left" w:pos="1152"/>
        <w:tab w:val="left" w:pos="1440"/>
      </w:tabs>
      <w:jc w:val="both"/>
    </w:pPr>
    <w:rPr>
      <w:spacing w:val="-8"/>
      <w:sz w:val="24"/>
      <w:lang w:eastAsia="en-GB"/>
    </w:rPr>
  </w:style>
  <w:style w:type="paragraph" w:styleId="Header">
    <w:name w:val="header"/>
    <w:basedOn w:val="Normal"/>
    <w:link w:val="HeaderChar"/>
    <w:pPr>
      <w:tabs>
        <w:tab w:val="center" w:pos="4536"/>
        <w:tab w:val="right" w:pos="9072"/>
      </w:tabs>
    </w:pPr>
  </w:style>
  <w:style w:type="paragraph" w:styleId="BodyTextIndent3">
    <w:name w:val="Body Text Indent 3"/>
    <w:basedOn w:val="Normal"/>
    <w:qFormat/>
    <w:pPr>
      <w:ind w:left="283"/>
    </w:pPr>
    <w:rPr>
      <w:sz w:val="16"/>
      <w:szCs w:val="16"/>
    </w:rPr>
  </w:style>
  <w:style w:type="paragraph" w:styleId="FootnoteText">
    <w:name w:val="footnote text"/>
    <w:basedOn w:val="Normal"/>
    <w:semiHidden/>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rFonts w:ascii="Arial" w:hAnsi="Arial" w:cs="Arial"/>
      <w:b/>
      <w:spacing w:val="20"/>
      <w:sz w:val="22"/>
      <w:szCs w:val="21"/>
    </w:rPr>
  </w:style>
  <w:style w:type="paragraph" w:styleId="Subtitle">
    <w:name w:val="Subtitle"/>
    <w:basedOn w:val="Normal"/>
    <w:qFormat/>
    <w:pPr>
      <w:shd w:val="clear" w:color="000000" w:fill="auto"/>
      <w:jc w:val="center"/>
    </w:pPr>
    <w:rPr>
      <w:rFonts w:ascii="Arial" w:hAnsi="Arial" w:cs="Arial"/>
      <w:b/>
      <w:sz w:val="22"/>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Normal1">
    <w:name w:val="Normal1"/>
    <w:basedOn w:val="Normal"/>
    <w:qFormat/>
    <w:rPr>
      <w:rFonts w:ascii="Arial" w:hAnsi="Arial" w:cs="Arial"/>
      <w:szCs w:val="21"/>
    </w:rPr>
  </w:style>
  <w:style w:type="paragraph" w:styleId="BodyTextIndent">
    <w:name w:val="Body Text Indent"/>
    <w:basedOn w:val="Normal"/>
    <w:pPr>
      <w:ind w:left="57"/>
      <w:jc w:val="center"/>
    </w:pPr>
    <w:rPr>
      <w:rFonts w:ascii="Arial" w:hAnsi="Arial" w:cs="Arial"/>
    </w:rPr>
  </w:style>
  <w:style w:type="paragraph" w:customStyle="1" w:styleId="SubiectComentariu1">
    <w:name w:val="Subiect Comentariu1"/>
    <w:basedOn w:val="CommentText"/>
    <w:next w:val="CommentText"/>
    <w:semiHidden/>
    <w:qFormat/>
    <w:rPr>
      <w:b/>
      <w:bCs/>
    </w:rPr>
  </w:style>
  <w:style w:type="paragraph" w:styleId="CommentText">
    <w:name w:val="annotation text"/>
    <w:basedOn w:val="Normal"/>
    <w:link w:val="CommentTextChar"/>
    <w:semiHidden/>
    <w:qFormat/>
    <w:rPr>
      <w:lang w:val="x-none"/>
    </w:rPr>
  </w:style>
  <w:style w:type="paragraph" w:styleId="ListBullet3">
    <w:name w:val="List Bullet 3"/>
    <w:basedOn w:val="Normal"/>
    <w:pPr>
      <w:ind w:left="566" w:hanging="283"/>
    </w:pPr>
  </w:style>
  <w:style w:type="paragraph" w:styleId="BodyText2">
    <w:name w:val="Body Text 2"/>
    <w:basedOn w:val="Normal"/>
    <w:qFormat/>
    <w:pPr>
      <w:shd w:val="clear" w:color="000000" w:fill="auto"/>
      <w:spacing w:before="40" w:after="40"/>
    </w:pPr>
    <w:rPr>
      <w:rFonts w:ascii="Arial" w:hAnsi="Arial" w:cs="Arial"/>
      <w:b/>
      <w:sz w:val="32"/>
      <w:szCs w:val="21"/>
    </w:rPr>
  </w:style>
  <w:style w:type="paragraph" w:customStyle="1" w:styleId="bullet1">
    <w:name w:val="bullet1"/>
    <w:basedOn w:val="Normal"/>
    <w:qFormat/>
    <w:pPr>
      <w:numPr>
        <w:numId w:val="3"/>
      </w:numPr>
      <w:spacing w:before="40" w:after="40"/>
    </w:pPr>
  </w:style>
  <w:style w:type="paragraph" w:styleId="ListNumber2">
    <w:name w:val="List Number 2"/>
    <w:basedOn w:val="Normal"/>
    <w:qFormat/>
    <w:pPr>
      <w:numPr>
        <w:numId w:val="6"/>
      </w:numPr>
      <w:spacing w:after="0"/>
      <w:jc w:val="both"/>
    </w:pPr>
    <w:rPr>
      <w:rFonts w:ascii="Arial" w:hAnsi="Arial" w:cs="Arial"/>
      <w:sz w:val="22"/>
      <w:szCs w:val="20"/>
      <w:lang w:val="en-US" w:eastAsia="el-GR"/>
    </w:rPr>
  </w:style>
  <w:style w:type="paragraph" w:customStyle="1" w:styleId="bulletX">
    <w:name w:val="bulletX"/>
    <w:basedOn w:val="Normal"/>
    <w:qFormat/>
    <w:pPr>
      <w:numPr>
        <w:numId w:val="7"/>
      </w:numPr>
      <w:spacing w:before="0" w:after="0"/>
      <w:jc w:val="both"/>
    </w:pPr>
    <w:rPr>
      <w:rFonts w:ascii="Arial,Bold" w:hAnsi="Arial,Bold" w:cs="Arial"/>
      <w:sz w:val="22"/>
    </w:rPr>
  </w:style>
  <w:style w:type="paragraph" w:customStyle="1" w:styleId="eval">
    <w:name w:val="eval"/>
    <w:basedOn w:val="Heading3"/>
    <w:qFormat/>
    <w:pPr>
      <w:numPr>
        <w:ilvl w:val="0"/>
        <w:numId w:val="4"/>
      </w:numPr>
      <w:spacing w:before="840" w:after="240"/>
      <w:outlineLvl w:val="9"/>
    </w:pPr>
    <w:rPr>
      <w:rFonts w:ascii="Arial" w:hAnsi="Arial"/>
      <w:b/>
      <w:bCs/>
      <w:szCs w:val="26"/>
    </w:rPr>
  </w:style>
  <w:style w:type="paragraph" w:customStyle="1" w:styleId="211">
    <w:name w:val="2.1.1"/>
    <w:basedOn w:val="Normal"/>
    <w:qFormat/>
    <w:pPr>
      <w:keepNext/>
      <w:spacing w:before="240" w:after="60"/>
      <w:jc w:val="both"/>
      <w:outlineLvl w:val="1"/>
    </w:pPr>
    <w:rPr>
      <w:rFonts w:ascii="Arial" w:hAnsi="Arial" w:cs="Arial"/>
      <w:b/>
      <w:bCs/>
      <w:sz w:val="24"/>
      <w:szCs w:val="28"/>
    </w:rPr>
  </w:style>
  <w:style w:type="paragraph" w:customStyle="1" w:styleId="21A">
    <w:name w:val="2.1.A"/>
    <w:basedOn w:val="211"/>
    <w:qFormat/>
    <w:pPr>
      <w:tabs>
        <w:tab w:val="left" w:pos="360"/>
      </w:tabs>
      <w:outlineLvl w:val="9"/>
    </w:pPr>
    <w:rPr>
      <w:sz w:val="22"/>
    </w:rPr>
  </w:style>
  <w:style w:type="paragraph" w:customStyle="1" w:styleId="normalbullet">
    <w:name w:val="normalbullet"/>
    <w:basedOn w:val="Normal1"/>
    <w:qFormat/>
    <w:pPr>
      <w:numPr>
        <w:numId w:val="9"/>
      </w:numPr>
      <w:spacing w:before="60" w:after="60"/>
      <w:jc w:val="both"/>
    </w:pPr>
    <w:rPr>
      <w:rFonts w:cs="Times New Roman"/>
      <w:szCs w:val="24"/>
      <w:lang w:val="fr-FR"/>
    </w:rPr>
  </w:style>
  <w:style w:type="paragraph" w:styleId="TOC8">
    <w:name w:val="toc 8"/>
    <w:basedOn w:val="Normal"/>
    <w:next w:val="Normal"/>
    <w:autoRedefine/>
    <w:semiHidden/>
    <w:pPr>
      <w:numPr>
        <w:numId w:val="8"/>
      </w:numPr>
      <w:spacing w:before="0" w:after="0"/>
      <w:ind w:left="1400" w:firstLine="0"/>
    </w:pPr>
    <w:rPr>
      <w:rFonts w:ascii="Arial" w:hAnsi="Arial"/>
    </w:rPr>
  </w:style>
  <w:style w:type="paragraph" w:styleId="TOC9">
    <w:name w:val="toc 9"/>
    <w:basedOn w:val="Normal"/>
    <w:next w:val="Normal"/>
    <w:autoRedefine/>
    <w:semiHidden/>
    <w:pPr>
      <w:numPr>
        <w:numId w:val="5"/>
      </w:numPr>
      <w:tabs>
        <w:tab w:val="clear" w:pos="720"/>
      </w:tabs>
      <w:spacing w:before="0" w:after="0"/>
      <w:ind w:left="1600" w:firstLine="0"/>
    </w:pPr>
    <w:rPr>
      <w:rFonts w:ascii="Arial" w:hAnsi="Arial"/>
    </w:rPr>
  </w:style>
  <w:style w:type="paragraph" w:customStyle="1" w:styleId="bullet">
    <w:name w:val="bullet"/>
    <w:basedOn w:val="Normal"/>
    <w:qFormat/>
    <w:pPr>
      <w:numPr>
        <w:numId w:val="10"/>
      </w:numPr>
      <w:spacing w:before="40" w:after="40"/>
    </w:pPr>
  </w:style>
  <w:style w:type="paragraph" w:styleId="TOC1">
    <w:name w:val="toc 1"/>
    <w:basedOn w:val="Normal"/>
    <w:next w:val="Normal"/>
    <w:autoRedefine/>
    <w:uiPriority w:val="39"/>
    <w:pPr>
      <w:spacing w:before="40" w:after="40"/>
    </w:pPr>
  </w:style>
  <w:style w:type="paragraph" w:styleId="TOC2">
    <w:name w:val="toc 2"/>
    <w:basedOn w:val="Normal"/>
    <w:next w:val="Normal"/>
    <w:autoRedefine/>
    <w:uiPriority w:val="39"/>
    <w:rsid w:val="00900C15"/>
    <w:pPr>
      <w:tabs>
        <w:tab w:val="left" w:pos="880"/>
        <w:tab w:val="right" w:leader="dot" w:pos="8898"/>
      </w:tabs>
      <w:spacing w:before="40" w:after="40"/>
      <w:ind w:left="200"/>
    </w:pPr>
  </w:style>
  <w:style w:type="paragraph" w:styleId="BalloonText">
    <w:name w:val="Balloon Text"/>
    <w:basedOn w:val="Normal"/>
    <w:semiHidden/>
    <w:qFormat/>
    <w:rsid w:val="00BC5AC4"/>
    <w:rPr>
      <w:rFonts w:ascii="Tahoma" w:hAnsi="Tahoma" w:cs="Tahoma"/>
      <w:sz w:val="16"/>
      <w:szCs w:val="16"/>
    </w:rPr>
  </w:style>
  <w:style w:type="paragraph" w:customStyle="1" w:styleId="MediumGrid21">
    <w:name w:val="Medium Grid 21"/>
    <w:uiPriority w:val="99"/>
    <w:qFormat/>
    <w:rsid w:val="00723587"/>
    <w:rPr>
      <w:rFonts w:ascii="Trebuchet MS" w:eastAsia="MS Mincho" w:hAnsi="Trebuchet MS" w:cs="Trebuchet MS"/>
      <w:sz w:val="18"/>
      <w:szCs w:val="18"/>
      <w:lang w:val="en-US" w:eastAsia="en-US"/>
    </w:rPr>
  </w:style>
  <w:style w:type="paragraph" w:customStyle="1" w:styleId="head2">
    <w:name w:val="head2"/>
    <w:basedOn w:val="Heading2"/>
    <w:qFormat/>
    <w:rsid w:val="00D94D99"/>
    <w:pPr>
      <w:numPr>
        <w:ilvl w:val="0"/>
        <w:numId w:val="0"/>
      </w:numPr>
      <w:spacing w:after="120"/>
      <w:outlineLvl w:val="9"/>
    </w:pPr>
  </w:style>
  <w:style w:type="paragraph" w:styleId="CommentSubject">
    <w:name w:val="annotation subject"/>
    <w:basedOn w:val="CommentText"/>
    <w:next w:val="CommentText"/>
    <w:link w:val="CommentSubjectChar"/>
    <w:qFormat/>
    <w:rsid w:val="00944C8B"/>
    <w:rPr>
      <w:b/>
      <w:bCs/>
    </w:rPr>
  </w:style>
  <w:style w:type="paragraph" w:styleId="BodyText3">
    <w:name w:val="Body Text 3"/>
    <w:basedOn w:val="Normal"/>
    <w:link w:val="BodyText3Char"/>
    <w:qFormat/>
    <w:rsid w:val="006A1A0C"/>
    <w:rPr>
      <w:sz w:val="16"/>
      <w:szCs w:val="16"/>
      <w:lang w:val="x-none"/>
    </w:rPr>
  </w:style>
  <w:style w:type="paragraph" w:customStyle="1" w:styleId="criterii">
    <w:name w:val="criterii"/>
    <w:basedOn w:val="Normal"/>
    <w:qFormat/>
    <w:rsid w:val="00301ADD"/>
    <w:pPr>
      <w:shd w:val="clear" w:color="auto" w:fill="E6E6E6"/>
      <w:tabs>
        <w:tab w:val="left" w:pos="360"/>
      </w:tabs>
      <w:spacing w:before="240"/>
      <w:ind w:left="360" w:hanging="360"/>
      <w:jc w:val="both"/>
    </w:pPr>
    <w:rPr>
      <w:b/>
      <w:bCs/>
    </w:rPr>
  </w:style>
  <w:style w:type="paragraph" w:styleId="ListParagraph">
    <w:name w:val="List Paragraph"/>
    <w:basedOn w:val="Normal"/>
    <w:link w:val="ListParagraphChar"/>
    <w:uiPriority w:val="34"/>
    <w:qFormat/>
    <w:rsid w:val="003377BF"/>
    <w:pPr>
      <w:ind w:left="720"/>
      <w:contextualSpacing/>
    </w:pPr>
  </w:style>
  <w:style w:type="paragraph" w:customStyle="1" w:styleId="xl63">
    <w:name w:val="xl63"/>
    <w:basedOn w:val="Normal"/>
    <w:qFormat/>
    <w:rsid w:val="00407547"/>
    <w:pPr>
      <w:spacing w:beforeAutospacing="1" w:afterAutospacing="1"/>
      <w:jc w:val="center"/>
      <w:textAlignment w:val="center"/>
    </w:pPr>
    <w:rPr>
      <w:rFonts w:ascii="Times New Roman" w:hAnsi="Times New Roman"/>
      <w:sz w:val="24"/>
      <w:lang w:eastAsia="ro-RO"/>
    </w:rPr>
  </w:style>
  <w:style w:type="paragraph" w:customStyle="1" w:styleId="xl64">
    <w:name w:val="xl64"/>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eastAsia="ro-RO"/>
    </w:rPr>
  </w:style>
  <w:style w:type="paragraph" w:customStyle="1" w:styleId="xl65">
    <w:name w:val="xl65"/>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66">
    <w:name w:val="xl66"/>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Verdana" w:hAnsi="Verdana"/>
      <w:sz w:val="16"/>
      <w:szCs w:val="16"/>
      <w:lang w:eastAsia="ro-RO"/>
    </w:rPr>
  </w:style>
  <w:style w:type="paragraph" w:customStyle="1" w:styleId="xl67">
    <w:name w:val="xl67"/>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68">
    <w:name w:val="xl68"/>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ibri" w:hAnsi="Calibri"/>
      <w:b/>
      <w:bCs/>
      <w:sz w:val="16"/>
      <w:szCs w:val="16"/>
      <w:lang w:eastAsia="ro-RO"/>
    </w:rPr>
  </w:style>
  <w:style w:type="paragraph" w:customStyle="1" w:styleId="xl69">
    <w:name w:val="xl69"/>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70">
    <w:name w:val="xl70"/>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1">
    <w:name w:val="xl71"/>
    <w:basedOn w:val="Normal"/>
    <w:qFormat/>
    <w:rsid w:val="00407547"/>
    <w:pPr>
      <w:pBdr>
        <w:top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2">
    <w:name w:val="xl72"/>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Calibri" w:hAnsi="Calibri"/>
      <w:b/>
      <w:bCs/>
      <w:sz w:val="16"/>
      <w:szCs w:val="16"/>
      <w:lang w:eastAsia="ro-RO"/>
    </w:rPr>
  </w:style>
  <w:style w:type="paragraph" w:customStyle="1" w:styleId="xl73">
    <w:name w:val="xl73"/>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4">
    <w:name w:val="xl74"/>
    <w:basedOn w:val="Normal"/>
    <w:qFormat/>
    <w:rsid w:val="00407547"/>
    <w:pPr>
      <w:pBdr>
        <w:top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5">
    <w:name w:val="xl75"/>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Default">
    <w:name w:val="Default"/>
    <w:qFormat/>
    <w:rsid w:val="00A82BF6"/>
    <w:rPr>
      <w:rFonts w:eastAsia="Trebuchet MS"/>
      <w:color w:val="000000"/>
      <w:sz w:val="24"/>
      <w:szCs w:val="24"/>
      <w:lang w:val="en-US" w:eastAsia="en-US"/>
    </w:rPr>
  </w:style>
  <w:style w:type="paragraph" w:styleId="Revision">
    <w:name w:val="Revision"/>
    <w:uiPriority w:val="99"/>
    <w:semiHidden/>
    <w:qFormat/>
    <w:rsid w:val="0010490A"/>
    <w:rPr>
      <w:rFonts w:ascii="Trebuchet MS" w:hAnsi="Trebuchet MS"/>
      <w:szCs w:val="24"/>
      <w:lang w:eastAsia="en-US"/>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39"/>
    <w:rsid w:val="00CE6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9D4F5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D740A"/>
    <w:pPr>
      <w:suppressAutoHyphens w:val="0"/>
      <w:spacing w:before="100" w:beforeAutospacing="1" w:after="100" w:afterAutospacing="1"/>
    </w:pPr>
    <w:rPr>
      <w:rFonts w:ascii="Times New Roman" w:hAnsi="Times New Roman"/>
      <w:sz w:val="24"/>
      <w:lang w:eastAsia="ro-RO"/>
    </w:rPr>
  </w:style>
  <w:style w:type="character" w:customStyle="1" w:styleId="Heading3Char">
    <w:name w:val="Heading 3 Char"/>
    <w:basedOn w:val="DefaultParagraphFont"/>
    <w:link w:val="Heading3"/>
    <w:rsid w:val="00F84D79"/>
    <w:rPr>
      <w:rFonts w:ascii="Trebuchet MS" w:hAnsi="Trebuchet MS" w:cs="Arial"/>
      <w:szCs w:val="21"/>
      <w:lang w:eastAsia="en-US"/>
    </w:rPr>
  </w:style>
  <w:style w:type="character" w:customStyle="1" w:styleId="Heading4Char">
    <w:name w:val="Heading 4 Char"/>
    <w:basedOn w:val="DefaultParagraphFont"/>
    <w:link w:val="Heading4"/>
    <w:rsid w:val="00F84D79"/>
    <w:rPr>
      <w:rFonts w:ascii="Trebuchet MS" w:hAnsi="Trebuchet MS" w:cs="Arial"/>
      <w:b/>
      <w:bCs/>
      <w:szCs w:val="21"/>
      <w:lang w:eastAsia="en-US"/>
    </w:rPr>
  </w:style>
  <w:style w:type="character" w:customStyle="1" w:styleId="Heading6Char">
    <w:name w:val="Heading 6 Char"/>
    <w:basedOn w:val="DefaultParagraphFont"/>
    <w:link w:val="Heading6"/>
    <w:rsid w:val="00F84D79"/>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503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4524-B74A-4041-8E79-AC655251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16</Pages>
  <Words>3086</Words>
  <Characters>17591</Characters>
  <Application>Microsoft Office Word</Application>
  <DocSecurity>0</DocSecurity>
  <Lines>146</Lines>
  <Paragraphs>41</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
      <vt:lpstr/>
      <vt:lpstr>INFORMAȚII PRIVIND APELUL DE PROIECTE</vt:lpstr>
      <vt:lpstr>INFORMAŢII PRIVIND SOLICITANTUL</vt:lpstr>
      <vt:lpstr>    </vt:lpstr>
      <vt:lpstr>    1.1.1 Informații solicitant</vt:lpstr>
      <vt:lpstr>    1.1.2. Taxa pe valoarea adăugată</vt:lpstr>
      <vt:lpstr>        Întreprinderea solicitantă este plătitoare de TVA?</vt:lpstr>
      <vt:lpstr>    1.1.3. Reprezentantul legal/împuternicitul Solicitantului </vt:lpstr>
      <vt:lpstr>    1.1.5. Persoana de contact Solicitant</vt:lpstr>
      <vt:lpstr>    1.1.6. Persoana responsabilă cu operaţiunile financiare pentru Solicitant</vt:lpstr>
      <vt:lpstr>    1.1.7. Banca/Trezoreria Solicitantului</vt:lpstr>
      <vt:lpstr>    1.1.8.	Beneficiar/i real/i Solicitant</vt:lpstr>
      <vt:lpstr>INFORMATII DESPRE PROIECT</vt:lpstr>
      <vt:lpstr>    Titlul proiectului</vt:lpstr>
      <vt:lpstr>    Descrierea proiectului </vt:lpstr>
      <vt:lpstr>    Durata de implementare a proiectului</vt:lpstr>
      <vt:lpstr>    Sustenabilitatea proiectului</vt:lpstr>
      <vt:lpstr>Achiziţiile derulate în cadrul proiectului</vt:lpstr>
      <vt:lpstr>Indicatorii și rezultatele proiectului</vt:lpstr>
      <vt:lpstr>    Indicatori Investiția I4 </vt:lpstr>
      <vt:lpstr>    Riscuri identificate în atingerea rezultatelor proiectului și măsuri de gestiona</vt:lpstr>
      <vt:lpstr>PRINCIPII ORIZONTALE</vt:lpstr>
      <vt:lpstr>    Egalitatea de şanse </vt:lpstr>
      <vt:lpstr>    Dezvoltarea durabilă</vt:lpstr>
      <vt:lpstr>    Respectarea principiului „ a nu prejudicia în mod semnificativ” (DNSH) </vt:lpstr>
      <vt:lpstr>FINANŢAREA PROIECTULUI</vt:lpstr>
      <vt:lpstr>    Bugetul proiectului</vt:lpstr>
      <vt:lpstr>    SURSE DE FINANŢARE A PROIECTULUI </vt:lpstr>
      <vt:lpstr>    6.3. CALENDAR ESTIMATIV PRIVIND CERERILE DE TRANSFER</vt:lpstr>
      <vt:lpstr>CERTIFICAREA CERERII DE FINANŢARE</vt:lpstr>
    </vt:vector>
  </TitlesOfParts>
  <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4.1 4.1 – Dezvoltarea durabilă a structurilor de sprijinire a afacerilor de importanţă regională şi locală</cp:keywords>
  <dc:description/>
  <cp:lastModifiedBy>Anca Ciocoiu</cp:lastModifiedBy>
  <cp:revision>32</cp:revision>
  <cp:lastPrinted>2023-10-25T13:06:00Z</cp:lastPrinted>
  <dcterms:created xsi:type="dcterms:W3CDTF">2023-11-14T14:29:00Z</dcterms:created>
  <dcterms:modified xsi:type="dcterms:W3CDTF">2023-11-16T10:23:00Z</dcterms:modified>
  <dc:language>en-US</dc:language>
</cp:coreProperties>
</file>